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5AC98" w14:textId="1F98C5CA" w:rsidR="00592CF0" w:rsidRDefault="00927B67" w:rsidP="00E00EE9">
      <w:pPr>
        <w:pStyle w:val="Titel"/>
        <w:spacing w:after="120"/>
      </w:pPr>
      <w:r>
        <w:t>Beskrivelse af CT-aktivitet</w:t>
      </w:r>
    </w:p>
    <w:p w14:paraId="1BE1C0A7" w14:textId="405BD09F" w:rsidR="00446A81" w:rsidRPr="00446A81" w:rsidRDefault="00D269F5" w:rsidP="00100FF2">
      <w:pPr>
        <w:pStyle w:val="Undertitel"/>
        <w:rPr>
          <w:rFonts w:cstheme="minorHAnsi"/>
        </w:rPr>
      </w:pPr>
      <w:r>
        <w:t xml:space="preserve">Formuler dig </w:t>
      </w:r>
      <w:r w:rsidR="00F334D7">
        <w:t>kort</w:t>
      </w:r>
      <w:r>
        <w:t>fattet</w:t>
      </w:r>
      <w:r w:rsidR="00F334D7" w:rsidRPr="00762E3A">
        <w:t xml:space="preserve"> </w:t>
      </w:r>
      <w:r>
        <w:t xml:space="preserve">men </w:t>
      </w:r>
      <w:r w:rsidR="00F334D7" w:rsidRPr="00762E3A">
        <w:t>tydeligt</w:t>
      </w:r>
      <w:r>
        <w:t>, så det er til at forstå</w:t>
      </w:r>
      <w:r w:rsidR="00F334D7" w:rsidRPr="00762E3A">
        <w:t xml:space="preserve"> for andre.</w:t>
      </w:r>
      <w:r>
        <w:t xml:space="preserve"> Inden du uploader din beskrivelse</w:t>
      </w:r>
      <w:r w:rsidR="00100FF2">
        <w:t xml:space="preserve"> </w:t>
      </w:r>
      <w:r w:rsidR="007E3C80">
        <w:t>til Teams</w:t>
      </w:r>
      <w:r w:rsidR="00100FF2">
        <w:t>, så g</w:t>
      </w:r>
      <w:r w:rsidR="00F334D7" w:rsidRPr="00762E3A">
        <w:t xml:space="preserve">å indholdet igennem og sørg for, at der kun står noget, der må deles med andre. </w:t>
      </w:r>
    </w:p>
    <w:p w14:paraId="6AF24432" w14:textId="0CAE7596" w:rsidR="00EE20E6" w:rsidRDefault="00EE20E6" w:rsidP="00EE20E6">
      <w:pPr>
        <w:pStyle w:val="Overskrift1"/>
      </w:pPr>
      <w:r w:rsidRPr="002F10FD">
        <w:t>Baggrundsinformation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92CF0" w:rsidRPr="00592CF0" w14:paraId="5EFA1612" w14:textId="77777777" w:rsidTr="1507859A">
        <w:tc>
          <w:tcPr>
            <w:tcW w:w="9628" w:type="dxa"/>
            <w:shd w:val="clear" w:color="auto" w:fill="D5DCE4" w:themeFill="text2" w:themeFillTint="33"/>
            <w:vAlign w:val="center"/>
          </w:tcPr>
          <w:p w14:paraId="61283806" w14:textId="1A9CBE12" w:rsidR="00592CF0" w:rsidRPr="00592CF0" w:rsidRDefault="003771DF" w:rsidP="00DD12BD">
            <w:pPr>
              <w:pStyle w:val="Listeafsnit"/>
              <w:numPr>
                <w:ilvl w:val="0"/>
                <w:numId w:val="22"/>
              </w:numPr>
              <w:spacing w:before="40" w:after="40"/>
            </w:pPr>
            <w:r>
              <w:t>Dit n</w:t>
            </w:r>
            <w:r w:rsidR="00EE20E6">
              <w:t>avn og gymnasium</w:t>
            </w:r>
          </w:p>
        </w:tc>
      </w:tr>
      <w:tr w:rsidR="00D47348" w:rsidRPr="00D47348" w14:paraId="5D8158A4" w14:textId="77777777" w:rsidTr="1507859A">
        <w:trPr>
          <w:trHeight w:val="454"/>
        </w:trPr>
        <w:tc>
          <w:tcPr>
            <w:tcW w:w="9628" w:type="dxa"/>
            <w:vAlign w:val="center"/>
          </w:tcPr>
          <w:p w14:paraId="58BFD777" w14:textId="77777777" w:rsidR="00592CF0" w:rsidRDefault="00592CF0" w:rsidP="00D47348">
            <w:pPr>
              <w:pStyle w:val="Listeafsnit"/>
              <w:ind w:left="447"/>
              <w:rPr>
                <w:color w:val="002060"/>
              </w:rPr>
            </w:pPr>
          </w:p>
          <w:p w14:paraId="626FDAF6" w14:textId="517D314F" w:rsidR="00380A3E" w:rsidRDefault="0DE3A44E" w:rsidP="008C3325">
            <w:pPr>
              <w:pStyle w:val="Listeafsnit"/>
              <w:ind w:left="447"/>
              <w:rPr>
                <w:color w:val="002060"/>
              </w:rPr>
            </w:pPr>
            <w:r w:rsidRPr="6ACF0749">
              <w:rPr>
                <w:color w:val="002060"/>
              </w:rPr>
              <w:t>Kaspar Kristensen, Aalborg Tekniske Gymnasium</w:t>
            </w:r>
          </w:p>
          <w:p w14:paraId="3B2D8CDA" w14:textId="120EF23D" w:rsidR="008C3325" w:rsidRPr="00D47348" w:rsidRDefault="008C3325" w:rsidP="008C3325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592CF0" w:rsidRPr="00592CF0" w14:paraId="18F60E30" w14:textId="77777777" w:rsidTr="1507859A">
        <w:tc>
          <w:tcPr>
            <w:tcW w:w="9628" w:type="dxa"/>
            <w:shd w:val="clear" w:color="auto" w:fill="D5DCE4" w:themeFill="text2" w:themeFillTint="33"/>
            <w:vAlign w:val="center"/>
          </w:tcPr>
          <w:p w14:paraId="4632766D" w14:textId="36A94DA4" w:rsidR="00592CF0" w:rsidRPr="00592CF0" w:rsidRDefault="00EE20E6" w:rsidP="00DD12BD">
            <w:pPr>
              <w:pStyle w:val="Listeafsnit"/>
              <w:numPr>
                <w:ilvl w:val="0"/>
                <w:numId w:val="22"/>
              </w:numPr>
              <w:spacing w:before="40" w:after="40"/>
            </w:pPr>
            <w:r w:rsidRPr="00EE20E6">
              <w:t>Det hold du har afprøvet CT-forløbet på (inkl. antal elever og studieretning)</w:t>
            </w:r>
          </w:p>
        </w:tc>
      </w:tr>
      <w:tr w:rsidR="00D47348" w:rsidRPr="00D47348" w14:paraId="1C40ECB8" w14:textId="77777777" w:rsidTr="1507859A">
        <w:trPr>
          <w:trHeight w:val="454"/>
        </w:trPr>
        <w:tc>
          <w:tcPr>
            <w:tcW w:w="9628" w:type="dxa"/>
            <w:vAlign w:val="center"/>
          </w:tcPr>
          <w:p w14:paraId="5FEABACE" w14:textId="77777777" w:rsidR="00592CF0" w:rsidRDefault="00592CF0" w:rsidP="00D47348">
            <w:pPr>
              <w:pStyle w:val="Listeafsnit"/>
              <w:ind w:left="447"/>
              <w:rPr>
                <w:color w:val="002060"/>
              </w:rPr>
            </w:pPr>
          </w:p>
          <w:p w14:paraId="160D6E9E" w14:textId="4762221F" w:rsidR="00380A3E" w:rsidRDefault="0299E656" w:rsidP="00D47348">
            <w:pPr>
              <w:pStyle w:val="Listeafsnit"/>
              <w:ind w:left="447"/>
              <w:rPr>
                <w:color w:val="002060"/>
              </w:rPr>
            </w:pPr>
            <w:r w:rsidRPr="695AFFCE">
              <w:rPr>
                <w:color w:val="002060"/>
              </w:rPr>
              <w:t>SO3-forløb for hele 2.g. (Alle studieretninger</w:t>
            </w:r>
            <w:r w:rsidR="71CE52D3" w:rsidRPr="695AFFCE">
              <w:rPr>
                <w:color w:val="002060"/>
              </w:rPr>
              <w:t>, i alt 227 elever)</w:t>
            </w:r>
          </w:p>
          <w:p w14:paraId="328B1211" w14:textId="7354C4C3" w:rsidR="00380A3E" w:rsidRPr="00D47348" w:rsidRDefault="00380A3E" w:rsidP="00D47348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592CF0" w:rsidRPr="00592CF0" w14:paraId="28E5C0D4" w14:textId="77777777" w:rsidTr="1507859A">
        <w:tc>
          <w:tcPr>
            <w:tcW w:w="9628" w:type="dxa"/>
            <w:shd w:val="clear" w:color="auto" w:fill="D5DCE4" w:themeFill="text2" w:themeFillTint="33"/>
            <w:vAlign w:val="center"/>
          </w:tcPr>
          <w:p w14:paraId="01C620D2" w14:textId="5AD35E8F" w:rsidR="00592CF0" w:rsidRPr="00592CF0" w:rsidRDefault="00EE20E6" w:rsidP="00DD12BD">
            <w:pPr>
              <w:pStyle w:val="Listeafsnit"/>
              <w:numPr>
                <w:ilvl w:val="0"/>
                <w:numId w:val="22"/>
              </w:numPr>
              <w:spacing w:before="40" w:after="40"/>
            </w:pPr>
            <w:r>
              <w:t>Det faglige emne</w:t>
            </w:r>
          </w:p>
        </w:tc>
      </w:tr>
      <w:tr w:rsidR="00D47348" w:rsidRPr="00D47348" w14:paraId="10C4F0BC" w14:textId="77777777" w:rsidTr="1507859A">
        <w:trPr>
          <w:trHeight w:val="454"/>
        </w:trPr>
        <w:tc>
          <w:tcPr>
            <w:tcW w:w="9628" w:type="dxa"/>
            <w:vAlign w:val="center"/>
          </w:tcPr>
          <w:p w14:paraId="02A347D8" w14:textId="17BCCBF7" w:rsidR="00592CF0" w:rsidRDefault="00592CF0" w:rsidP="00D47348">
            <w:pPr>
              <w:pStyle w:val="Listeafsnit"/>
              <w:ind w:left="447"/>
              <w:rPr>
                <w:color w:val="002060"/>
              </w:rPr>
            </w:pPr>
          </w:p>
          <w:p w14:paraId="40E979F2" w14:textId="7880AF34" w:rsidR="00380A3E" w:rsidRDefault="060B19BC" w:rsidP="00D47348">
            <w:pPr>
              <w:pStyle w:val="Listeafsnit"/>
              <w:ind w:left="447"/>
              <w:rPr>
                <w:color w:val="002060"/>
              </w:rPr>
            </w:pPr>
            <w:r w:rsidRPr="695AFFCE">
              <w:rPr>
                <w:color w:val="002060"/>
              </w:rPr>
              <w:t>Tværfagligt forløb i SO mellem Engelsk og teknologi</w:t>
            </w:r>
            <w:ins w:id="0" w:author="Jesper Christensen" w:date="2022-11-16T12:08:00Z">
              <w:r w:rsidR="74923DD6" w:rsidRPr="695AFFCE">
                <w:rPr>
                  <w:color w:val="002060"/>
                </w:rPr>
                <w:t>.</w:t>
              </w:r>
            </w:ins>
            <w:del w:id="1" w:author="Jesper Christensen" w:date="2022-11-16T12:08:00Z">
              <w:r w:rsidR="00380A3E" w:rsidRPr="695AFFCE" w:rsidDel="060B19BC">
                <w:rPr>
                  <w:color w:val="002060"/>
                </w:rPr>
                <w:delText xml:space="preserve">- </w:delText>
              </w:r>
            </w:del>
            <w:ins w:id="2" w:author="Jesper Christensen" w:date="2022-11-16T12:08:00Z">
              <w:r w:rsidR="06106070" w:rsidRPr="695AFFCE">
                <w:rPr>
                  <w:color w:val="002060"/>
                </w:rPr>
                <w:t xml:space="preserve"> </w:t>
              </w:r>
            </w:ins>
            <w:r w:rsidRPr="695AFFCE">
              <w:rPr>
                <w:color w:val="002060"/>
              </w:rPr>
              <w:t>Temaet er sundhed og velfær</w:t>
            </w:r>
            <w:r w:rsidR="67222013" w:rsidRPr="695AFFCE">
              <w:rPr>
                <w:color w:val="002060"/>
              </w:rPr>
              <w:t>d</w:t>
            </w:r>
            <w:r w:rsidR="717B43DF" w:rsidRPr="695AFFCE">
              <w:rPr>
                <w:color w:val="002060"/>
              </w:rPr>
              <w:t>, hvor eleverne ved hjælp af en fremtidsrobot skal løse et problem indenfor sundhed og velfærd.</w:t>
            </w:r>
            <w:r w:rsidR="00F70A4F">
              <w:rPr>
                <w:color w:val="002060"/>
              </w:rPr>
              <w:t xml:space="preserve"> Eleverne definerer selv velfærdsproblemet, men løsningen skal indeholde en robot</w:t>
            </w:r>
            <w:r w:rsidR="00BF2A9C">
              <w:rPr>
                <w:color w:val="002060"/>
              </w:rPr>
              <w:t xml:space="preserve"> (Science fiction)</w:t>
            </w:r>
          </w:p>
          <w:p w14:paraId="112342C3" w14:textId="3A2BEDB8" w:rsidR="00142274" w:rsidRPr="00D47348" w:rsidRDefault="00142274" w:rsidP="00D47348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A279E0" w:rsidRPr="00D47348" w14:paraId="1236969F" w14:textId="77777777" w:rsidTr="1507859A">
        <w:trPr>
          <w:trHeight w:val="454"/>
        </w:trPr>
        <w:tc>
          <w:tcPr>
            <w:tcW w:w="9628" w:type="dxa"/>
            <w:shd w:val="clear" w:color="auto" w:fill="D5DCE4" w:themeFill="text2" w:themeFillTint="33"/>
            <w:vAlign w:val="center"/>
          </w:tcPr>
          <w:p w14:paraId="696992EE" w14:textId="35F8EF17" w:rsidR="00A279E0" w:rsidRPr="00150520" w:rsidRDefault="00BB1C84" w:rsidP="00DD12BD">
            <w:pPr>
              <w:pStyle w:val="Listeafsnit"/>
              <w:numPr>
                <w:ilvl w:val="0"/>
                <w:numId w:val="22"/>
              </w:numPr>
              <w:rPr>
                <w:color w:val="002060"/>
              </w:rPr>
            </w:pPr>
            <w:r w:rsidRPr="00C14C3E">
              <w:t xml:space="preserve">Formål med at arbejde </w:t>
            </w:r>
            <w:r w:rsidR="000E61F8" w:rsidRPr="00C14C3E">
              <w:t>CT-baseret</w:t>
            </w:r>
            <w:r w:rsidR="009A7A80" w:rsidRPr="00C14C3E">
              <w:t xml:space="preserve">: Hvad vil du gerne </w:t>
            </w:r>
            <w:r w:rsidR="00A6092D" w:rsidRPr="00C14C3E">
              <w:t>opnå? (</w:t>
            </w:r>
            <w:r w:rsidR="00111FD9">
              <w:t xml:space="preserve">OBS på at </w:t>
            </w:r>
            <w:r w:rsidR="00B11DED">
              <w:t>formålet</w:t>
            </w:r>
            <w:r w:rsidR="00751CE6">
              <w:t xml:space="preserve"> både kan være relateret til</w:t>
            </w:r>
            <w:r w:rsidR="00343E59">
              <w:t xml:space="preserve"> </w:t>
            </w:r>
            <w:r w:rsidR="008F5762">
              <w:t>fag</w:t>
            </w:r>
            <w:r w:rsidR="00343E59">
              <w:t>faglige mål</w:t>
            </w:r>
            <w:r w:rsidR="00751CE6">
              <w:t xml:space="preserve"> og til andre typer </w:t>
            </w:r>
            <w:r w:rsidR="004A294B">
              <w:t xml:space="preserve">af </w:t>
            </w:r>
            <w:r w:rsidR="00751CE6">
              <w:t>mål</w:t>
            </w:r>
            <w:r w:rsidR="00343E59">
              <w:t xml:space="preserve">, </w:t>
            </w:r>
            <w:r w:rsidR="00A6092D" w:rsidRPr="00C14C3E">
              <w:t xml:space="preserve">f.eks. at involvere flere/andre elever, at </w:t>
            </w:r>
            <w:r w:rsidR="00B81B2E">
              <w:t>motivere</w:t>
            </w:r>
            <w:r w:rsidR="00A6092D" w:rsidRPr="00C14C3E">
              <w:t xml:space="preserve"> eleverne til fremtidig</w:t>
            </w:r>
            <w:r w:rsidR="00B81B2E">
              <w:t xml:space="preserve"> </w:t>
            </w:r>
            <w:r w:rsidR="00A6092D" w:rsidRPr="00C14C3E">
              <w:t>STEM-</w:t>
            </w:r>
            <w:r w:rsidR="00B81B2E">
              <w:t>uddannelse</w:t>
            </w:r>
            <w:r w:rsidR="003E778F" w:rsidRPr="00C14C3E">
              <w:t xml:space="preserve">, at indbygge hurtige feedback-mekanismer i din undervisning </w:t>
            </w:r>
            <w:proofErr w:type="spellStart"/>
            <w:r w:rsidR="003E778F" w:rsidRPr="00C14C3E">
              <w:t>e.lign</w:t>
            </w:r>
            <w:proofErr w:type="spellEnd"/>
            <w:r w:rsidR="003E778F" w:rsidRPr="00C14C3E">
              <w:t>.)</w:t>
            </w:r>
          </w:p>
        </w:tc>
      </w:tr>
      <w:tr w:rsidR="00A279E0" w:rsidRPr="00D47348" w14:paraId="23F7F19D" w14:textId="77777777" w:rsidTr="1507859A">
        <w:trPr>
          <w:trHeight w:val="454"/>
        </w:trPr>
        <w:tc>
          <w:tcPr>
            <w:tcW w:w="9628" w:type="dxa"/>
            <w:vAlign w:val="center"/>
          </w:tcPr>
          <w:p w14:paraId="6C6CACE1" w14:textId="77777777" w:rsidR="00A279E0" w:rsidRDefault="00A279E0" w:rsidP="00D47348">
            <w:pPr>
              <w:pStyle w:val="Listeafsnit"/>
              <w:ind w:left="447"/>
              <w:rPr>
                <w:color w:val="002060"/>
              </w:rPr>
            </w:pPr>
          </w:p>
          <w:p w14:paraId="189A2DC8" w14:textId="1B66427E" w:rsidR="00142274" w:rsidRDefault="2E9510E9" w:rsidP="00D47348">
            <w:pPr>
              <w:pStyle w:val="Listeafsnit"/>
              <w:ind w:left="447"/>
              <w:rPr>
                <w:color w:val="002060"/>
              </w:rPr>
            </w:pPr>
            <w:r w:rsidRPr="1507859A">
              <w:rPr>
                <w:color w:val="002060"/>
              </w:rPr>
              <w:t xml:space="preserve">At eleverne møder CT-tankegangen og bliver bekendt med </w:t>
            </w:r>
            <w:r w:rsidRPr="1507859A">
              <w:rPr>
                <w:color w:val="002060"/>
                <w:highlight w:val="yellow"/>
              </w:rPr>
              <w:t>dekomposition</w:t>
            </w:r>
            <w:r w:rsidRPr="1507859A">
              <w:rPr>
                <w:color w:val="002060"/>
              </w:rPr>
              <w:t>, pseudokode og flowdiagrammer, så de når til steppet før reel kodning.</w:t>
            </w:r>
            <w:r w:rsidR="6368ED77" w:rsidRPr="1507859A">
              <w:rPr>
                <w:color w:val="002060"/>
              </w:rPr>
              <w:t xml:space="preserve"> Elever må gerne inddrage M-</w:t>
            </w:r>
            <w:proofErr w:type="spellStart"/>
            <w:r w:rsidR="6368ED77" w:rsidRPr="1507859A">
              <w:rPr>
                <w:color w:val="002060"/>
              </w:rPr>
              <w:t>bots</w:t>
            </w:r>
            <w:proofErr w:type="spellEnd"/>
            <w:r w:rsidR="6368ED77" w:rsidRPr="1507859A">
              <w:rPr>
                <w:color w:val="002060"/>
              </w:rPr>
              <w:t xml:space="preserve"> eller </w:t>
            </w:r>
            <w:proofErr w:type="spellStart"/>
            <w:r w:rsidR="6368ED77" w:rsidRPr="1507859A">
              <w:rPr>
                <w:color w:val="002060"/>
              </w:rPr>
              <w:t>D</w:t>
            </w:r>
            <w:r w:rsidR="2C6BFE20" w:rsidRPr="1507859A">
              <w:rPr>
                <w:color w:val="002060"/>
              </w:rPr>
              <w:t>O</w:t>
            </w:r>
            <w:r w:rsidR="6368ED77" w:rsidRPr="1507859A">
              <w:rPr>
                <w:color w:val="002060"/>
              </w:rPr>
              <w:t>bots</w:t>
            </w:r>
            <w:proofErr w:type="spellEnd"/>
            <w:r w:rsidR="6368ED77" w:rsidRPr="1507859A">
              <w:rPr>
                <w:color w:val="002060"/>
              </w:rPr>
              <w:t>, da de findes på skolen.</w:t>
            </w:r>
          </w:p>
          <w:p w14:paraId="66B40A31" w14:textId="4C70FE87" w:rsidR="00142274" w:rsidRPr="00D47348" w:rsidRDefault="00142274" w:rsidP="00D47348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592CF0" w:rsidRPr="00592CF0" w14:paraId="2A21AE46" w14:textId="77777777" w:rsidTr="1507859A">
        <w:tc>
          <w:tcPr>
            <w:tcW w:w="9628" w:type="dxa"/>
            <w:shd w:val="clear" w:color="auto" w:fill="D5DCE4" w:themeFill="text2" w:themeFillTint="33"/>
            <w:vAlign w:val="center"/>
          </w:tcPr>
          <w:p w14:paraId="6E54111E" w14:textId="41DFB8CC" w:rsidR="00592CF0" w:rsidRPr="00592CF0" w:rsidRDefault="00EE20E6" w:rsidP="00DD12BD">
            <w:pPr>
              <w:pStyle w:val="Listeafsnit"/>
              <w:numPr>
                <w:ilvl w:val="0"/>
                <w:numId w:val="22"/>
              </w:numPr>
              <w:spacing w:before="40" w:after="40"/>
            </w:pPr>
            <w:r w:rsidRPr="00EE20E6">
              <w:t xml:space="preserve">En kort beskrivelse af den kontekst </w:t>
            </w:r>
            <w:r>
              <w:t xml:space="preserve">CT-aktiviteten </w:t>
            </w:r>
            <w:r w:rsidRPr="00EE20E6">
              <w:t xml:space="preserve">indgår i. Står </w:t>
            </w:r>
            <w:r w:rsidR="00023C72">
              <w:t xml:space="preserve">aktiviteten for sig </w:t>
            </w:r>
            <w:r w:rsidRPr="00EE20E6">
              <w:t>selv, eller indgår de</w:t>
            </w:r>
            <w:r>
              <w:t>n</w:t>
            </w:r>
            <w:r w:rsidRPr="00EE20E6">
              <w:t xml:space="preserve"> i et større forløb? Hvad er der i givet fald gået forud, og hvad skal der ske fremadrettet?</w:t>
            </w:r>
          </w:p>
        </w:tc>
      </w:tr>
      <w:tr w:rsidR="00D47348" w:rsidRPr="00D47348" w14:paraId="598B4E92" w14:textId="77777777" w:rsidTr="1507859A">
        <w:trPr>
          <w:trHeight w:val="454"/>
        </w:trPr>
        <w:tc>
          <w:tcPr>
            <w:tcW w:w="9628" w:type="dxa"/>
            <w:vAlign w:val="center"/>
          </w:tcPr>
          <w:p w14:paraId="14CF45CF" w14:textId="77777777" w:rsidR="00592CF0" w:rsidRDefault="00592CF0" w:rsidP="00D47348">
            <w:pPr>
              <w:pStyle w:val="Listeafsnit"/>
              <w:ind w:left="447"/>
              <w:rPr>
                <w:color w:val="002060"/>
              </w:rPr>
            </w:pPr>
          </w:p>
          <w:p w14:paraId="468B5B45" w14:textId="77777777" w:rsidR="00BF2A9C" w:rsidRDefault="7A9D29BA" w:rsidP="695AFFCE">
            <w:pPr>
              <w:pStyle w:val="Listeafsnit"/>
              <w:ind w:left="447"/>
            </w:pPr>
            <w:r w:rsidRPr="695AFFCE">
              <w:t xml:space="preserve">I skal vælge et område indenfor ”sundhed og velfærd”, hvor robotteknologi enten er en årsag til et problem, eller er en del af løsningen. Området skal I beskrive både historisk bagudrettet og forudsigende fremadrettet. På basis af den fremadrettede beskrivelse, skal I foregribe problemstillinger, som I løser med de metoder, I kender fra de tidligere forløb i teknologi og med nye metoder fra engelsk. Som noget nyt skal I arbejde med </w:t>
            </w:r>
            <w:proofErr w:type="spellStart"/>
            <w:r w:rsidRPr="695AFFCE">
              <w:t>Computational</w:t>
            </w:r>
            <w:proofErr w:type="spellEnd"/>
            <w:r w:rsidRPr="695AFFCE">
              <w:t xml:space="preserve"> </w:t>
            </w:r>
            <w:proofErr w:type="spellStart"/>
            <w:r w:rsidRPr="695AFFCE">
              <w:t>Thinking</w:t>
            </w:r>
            <w:proofErr w:type="spellEnd"/>
            <w:r w:rsidRPr="695AFFCE">
              <w:t xml:space="preserve"> (CT). </w:t>
            </w:r>
            <w:proofErr w:type="spellStart"/>
            <w:r w:rsidRPr="695AFFCE">
              <w:t>Computational</w:t>
            </w:r>
            <w:proofErr w:type="spellEnd"/>
            <w:r w:rsidRPr="695AFFCE">
              <w:t xml:space="preserve"> </w:t>
            </w:r>
            <w:proofErr w:type="spellStart"/>
            <w:r w:rsidRPr="695AFFCE">
              <w:t>Thinking</w:t>
            </w:r>
            <w:proofErr w:type="spellEnd"/>
            <w:r w:rsidRPr="695AFFCE">
              <w:t xml:space="preserve"> kan defineres som: ”… de tankeprocesser, der anvendes til at formulere et problem og en løsning, så en computer, maskine eller et menneske kan hjælpe med at udføre den”… ”Disse tankeprocesser indeholder følgende elementer: </w:t>
            </w:r>
          </w:p>
          <w:p w14:paraId="0D5E4414" w14:textId="77777777" w:rsidR="00BF2A9C" w:rsidRDefault="7A9D29BA" w:rsidP="695AFFCE">
            <w:pPr>
              <w:pStyle w:val="Listeafsnit"/>
              <w:ind w:left="447"/>
            </w:pPr>
            <w:r w:rsidRPr="695AFFCE">
              <w:t xml:space="preserve">• Dekomposition: at nedbryde et problem i mindre dele, som kan håndteres </w:t>
            </w:r>
          </w:p>
          <w:p w14:paraId="18CDC9B2" w14:textId="77777777" w:rsidR="00BF2A9C" w:rsidRDefault="7A9D29BA" w:rsidP="695AFFCE">
            <w:pPr>
              <w:pStyle w:val="Listeafsnit"/>
              <w:ind w:left="447"/>
            </w:pPr>
            <w:r w:rsidRPr="695AFFCE">
              <w:t xml:space="preserve">• Abstraktion: at kunne udlede det væsentligste og skjule mindre vigtige detaljer i problemløsningen. </w:t>
            </w:r>
          </w:p>
          <w:p w14:paraId="31A5C493" w14:textId="77777777" w:rsidR="00BF2A9C" w:rsidRDefault="7A9D29BA" w:rsidP="695AFFCE">
            <w:pPr>
              <w:pStyle w:val="Listeafsnit"/>
              <w:ind w:left="447"/>
            </w:pPr>
            <w:r w:rsidRPr="695AFFCE">
              <w:t xml:space="preserve">• Mønstre og generaliseringer: at kunne udlede mønstre og generalisere løsninger, både i en konkret problemstilling; men også på tværs af problemer.” </w:t>
            </w:r>
          </w:p>
          <w:p w14:paraId="056A639F" w14:textId="29BF7986" w:rsidR="7A9D29BA" w:rsidRDefault="7A9D29BA" w:rsidP="695AFFCE">
            <w:pPr>
              <w:pStyle w:val="Listeafsnit"/>
              <w:ind w:left="447"/>
            </w:pPr>
            <w:r w:rsidRPr="695AFFCE">
              <w:t xml:space="preserve">• Algoritmisk tænkning: at tænke i trin for trin- instruktioner1 </w:t>
            </w:r>
          </w:p>
          <w:p w14:paraId="4AAB7490" w14:textId="04461880" w:rsidR="695AFFCE" w:rsidRDefault="695AFFCE" w:rsidP="695AFFCE">
            <w:pPr>
              <w:pStyle w:val="Listeafsnit"/>
              <w:ind w:left="447"/>
            </w:pPr>
          </w:p>
          <w:p w14:paraId="0A95427A" w14:textId="5D35751B" w:rsidR="7A9D29BA" w:rsidRDefault="7A9D29BA" w:rsidP="695AFFCE">
            <w:pPr>
              <w:pStyle w:val="Listeafsnit"/>
              <w:ind w:left="447"/>
            </w:pPr>
            <w:r>
              <w:t>Ideen med CT, er at I skal kunne omsætte abstrakt tankegang til opgaver der kan udføres af en maskine. Løsningerne skal afslutningsvis foreligge så færdigudviklede, som I formår at udforme dem før realisering. Det vil ofte være i form af et flowdiagram med de relevante operationer sat i kasser i den rigtige rækkefølge. Forløb og løsninger skal I formidle på en fælles præsentationsrunde på engelsk.</w:t>
            </w:r>
          </w:p>
          <w:p w14:paraId="69EF9C7C" w14:textId="77777777" w:rsidR="00142274" w:rsidRDefault="00142274" w:rsidP="00D47348">
            <w:pPr>
              <w:pStyle w:val="Listeafsnit"/>
              <w:ind w:left="447"/>
              <w:rPr>
                <w:color w:val="002060"/>
              </w:rPr>
            </w:pPr>
          </w:p>
          <w:p w14:paraId="6F884350" w14:textId="2454F2B4" w:rsidR="00142274" w:rsidRPr="00D47348" w:rsidRDefault="00142274" w:rsidP="00D47348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592CF0" w:rsidRPr="00592CF0" w14:paraId="7F1C231A" w14:textId="77777777" w:rsidTr="1507859A">
        <w:tc>
          <w:tcPr>
            <w:tcW w:w="9628" w:type="dxa"/>
            <w:shd w:val="clear" w:color="auto" w:fill="D5DCE4" w:themeFill="text2" w:themeFillTint="33"/>
            <w:vAlign w:val="center"/>
          </w:tcPr>
          <w:p w14:paraId="60217897" w14:textId="57682816" w:rsidR="00592CF0" w:rsidRPr="00592CF0" w:rsidRDefault="00EE20E6" w:rsidP="00DD12BD">
            <w:pPr>
              <w:pStyle w:val="Listeafsnit"/>
              <w:numPr>
                <w:ilvl w:val="0"/>
                <w:numId w:val="22"/>
              </w:numPr>
              <w:spacing w:before="40" w:after="40"/>
            </w:pPr>
            <w:r w:rsidRPr="00EE20E6">
              <w:lastRenderedPageBreak/>
              <w:t>CT-forløbets længde (antal lektioner og lektionernes længde)</w:t>
            </w:r>
          </w:p>
        </w:tc>
      </w:tr>
      <w:tr w:rsidR="00D47348" w:rsidRPr="00D47348" w14:paraId="300959B4" w14:textId="77777777" w:rsidTr="1507859A">
        <w:trPr>
          <w:trHeight w:val="454"/>
        </w:trPr>
        <w:tc>
          <w:tcPr>
            <w:tcW w:w="9628" w:type="dxa"/>
            <w:vAlign w:val="center"/>
          </w:tcPr>
          <w:p w14:paraId="1996ECFB" w14:textId="77777777" w:rsidR="00592CF0" w:rsidRDefault="00592CF0" w:rsidP="00D47348">
            <w:pPr>
              <w:pStyle w:val="Listeafsnit"/>
              <w:ind w:left="447"/>
              <w:rPr>
                <w:color w:val="002060"/>
              </w:rPr>
            </w:pPr>
          </w:p>
          <w:p w14:paraId="0E80E49E" w14:textId="3EDA0A63" w:rsidR="00142274" w:rsidRDefault="0139B006" w:rsidP="00D47348">
            <w:pPr>
              <w:pStyle w:val="Listeafsnit"/>
              <w:ind w:left="447"/>
              <w:rPr>
                <w:color w:val="002060"/>
              </w:rPr>
            </w:pPr>
            <w:r w:rsidRPr="695AFFCE">
              <w:rPr>
                <w:color w:val="002060"/>
              </w:rPr>
              <w:t xml:space="preserve">39 </w:t>
            </w:r>
            <w:r w:rsidR="776C6DE0" w:rsidRPr="695AFFCE">
              <w:rPr>
                <w:color w:val="002060"/>
              </w:rPr>
              <w:t>lektioner af 60 min.</w:t>
            </w:r>
          </w:p>
          <w:p w14:paraId="42C238C9" w14:textId="4E0E1D25" w:rsidR="00142274" w:rsidRPr="00D47348" w:rsidRDefault="00142274" w:rsidP="00D47348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592CF0" w:rsidRPr="00592CF0" w14:paraId="79D62F58" w14:textId="77777777" w:rsidTr="1507859A">
        <w:tc>
          <w:tcPr>
            <w:tcW w:w="9628" w:type="dxa"/>
            <w:shd w:val="clear" w:color="auto" w:fill="D5DCE4" w:themeFill="text2" w:themeFillTint="33"/>
            <w:vAlign w:val="center"/>
          </w:tcPr>
          <w:p w14:paraId="706550B5" w14:textId="15A0DB90" w:rsidR="00592CF0" w:rsidRPr="00592CF0" w:rsidRDefault="00EE20E6" w:rsidP="00DD12BD">
            <w:pPr>
              <w:pStyle w:val="Listeafsnit"/>
              <w:numPr>
                <w:ilvl w:val="0"/>
                <w:numId w:val="22"/>
              </w:numPr>
              <w:spacing w:before="40" w:after="40"/>
            </w:pPr>
            <w:r w:rsidRPr="00C8317B">
              <w:t>Hvis du har anven</w:t>
            </w:r>
            <w:r w:rsidR="00023C72" w:rsidRPr="00C8317B">
              <w:t xml:space="preserve">dt eller taget udgangspunkt i </w:t>
            </w:r>
            <w:r w:rsidRPr="00C8317B">
              <w:t xml:space="preserve">en </w:t>
            </w:r>
            <w:r w:rsidR="000E710D" w:rsidRPr="00C8317B">
              <w:t>undervisningsaktivitet, som en kollega har udviklet,</w:t>
            </w:r>
            <w:r w:rsidRPr="00C8317B">
              <w:t xml:space="preserve"> så skriv vedkommendes navn her</w:t>
            </w:r>
            <w:r w:rsidR="00EA38B6" w:rsidRPr="00C8317B">
              <w:t>:</w:t>
            </w:r>
          </w:p>
        </w:tc>
      </w:tr>
      <w:tr w:rsidR="00D47348" w:rsidRPr="00D47348" w14:paraId="62C7D2CF" w14:textId="77777777" w:rsidTr="1507859A">
        <w:trPr>
          <w:trHeight w:val="454"/>
        </w:trPr>
        <w:tc>
          <w:tcPr>
            <w:tcW w:w="9628" w:type="dxa"/>
            <w:vAlign w:val="center"/>
          </w:tcPr>
          <w:p w14:paraId="2DDBF937" w14:textId="77777777" w:rsidR="00592CF0" w:rsidRDefault="00592CF0" w:rsidP="00D47348">
            <w:pPr>
              <w:pStyle w:val="Listeafsnit"/>
              <w:ind w:left="447"/>
              <w:rPr>
                <w:color w:val="002060"/>
              </w:rPr>
            </w:pPr>
          </w:p>
          <w:p w14:paraId="377A1D6E" w14:textId="1C596DF4" w:rsidR="00380A3E" w:rsidRPr="00D47348" w:rsidRDefault="00380A3E" w:rsidP="00D47348">
            <w:pPr>
              <w:pStyle w:val="Listeafsnit"/>
              <w:ind w:left="447"/>
              <w:rPr>
                <w:color w:val="002060"/>
              </w:rPr>
            </w:pPr>
          </w:p>
        </w:tc>
      </w:tr>
    </w:tbl>
    <w:p w14:paraId="3F2DA63A" w14:textId="11F730D0" w:rsidR="00023C72" w:rsidRDefault="00023C72" w:rsidP="002111CD"/>
    <w:p w14:paraId="4DF948FA" w14:textId="0A375900" w:rsidR="00976F3C" w:rsidRPr="00976F3C" w:rsidRDefault="00023C72" w:rsidP="00976F3C">
      <w:pPr>
        <w:pStyle w:val="Overskrift1"/>
      </w:pPr>
      <w:r>
        <w:t>Anvendte materialer</w:t>
      </w:r>
      <w:r w:rsidR="00326366">
        <w:t xml:space="preserve"> og aktiviteter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3C72" w:rsidRPr="00592CF0" w14:paraId="7D2BABCE" w14:textId="77777777" w:rsidTr="1507859A">
        <w:tc>
          <w:tcPr>
            <w:tcW w:w="9628" w:type="dxa"/>
            <w:shd w:val="clear" w:color="auto" w:fill="D5DCE4" w:themeFill="text2" w:themeFillTint="33"/>
            <w:vAlign w:val="center"/>
          </w:tcPr>
          <w:p w14:paraId="0290842F" w14:textId="313B1D8E" w:rsidR="00023C72" w:rsidRPr="00592CF0" w:rsidRDefault="00023C72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 w:rsidRPr="00023C72">
              <w:t>Beskriv kort hvilke materialer</w:t>
            </w:r>
            <w:r>
              <w:t>,</w:t>
            </w:r>
            <w:r w:rsidRPr="00023C72">
              <w:t xml:space="preserve"> der er anvendt (arbejdsark, noter, læselektier i lærebøger, eksterne links, lærervideoguides, osv.)</w:t>
            </w:r>
            <w:r w:rsidR="00263A34">
              <w:t xml:space="preserve">. </w:t>
            </w:r>
            <w:r w:rsidR="00263A34" w:rsidRPr="00E75D3B">
              <w:rPr>
                <w:i/>
                <w:iCs/>
              </w:rPr>
              <w:t xml:space="preserve">OBS på at uploade de anvendte </w:t>
            </w:r>
            <w:r w:rsidR="00E75D3B" w:rsidRPr="00E75D3B">
              <w:rPr>
                <w:i/>
                <w:iCs/>
              </w:rPr>
              <w:t>filer til Teams sammen med denne beskrivelse.</w:t>
            </w:r>
          </w:p>
        </w:tc>
      </w:tr>
      <w:tr w:rsidR="00023C72" w:rsidRPr="00D47348" w14:paraId="1367B381" w14:textId="77777777" w:rsidTr="1507859A">
        <w:trPr>
          <w:trHeight w:val="454"/>
        </w:trPr>
        <w:tc>
          <w:tcPr>
            <w:tcW w:w="9628" w:type="dxa"/>
            <w:vAlign w:val="center"/>
          </w:tcPr>
          <w:p w14:paraId="564CB176" w14:textId="6AF48912" w:rsidR="00023C72" w:rsidRDefault="00023C72" w:rsidP="002C22C4">
            <w:pPr>
              <w:pStyle w:val="Listeafsnit"/>
              <w:ind w:left="447"/>
              <w:rPr>
                <w:color w:val="002060"/>
              </w:rPr>
            </w:pPr>
          </w:p>
          <w:p w14:paraId="423B6C6D" w14:textId="018064F1" w:rsidR="00380A3E" w:rsidRDefault="07332B07" w:rsidP="002C22C4">
            <w:pPr>
              <w:pStyle w:val="Listeafsnit"/>
              <w:ind w:left="447"/>
              <w:rPr>
                <w:color w:val="002060"/>
              </w:rPr>
            </w:pPr>
            <w:proofErr w:type="spellStart"/>
            <w:r w:rsidRPr="695AFFCE">
              <w:rPr>
                <w:color w:val="002060"/>
              </w:rPr>
              <w:t>Onenote</w:t>
            </w:r>
            <w:proofErr w:type="spellEnd"/>
            <w:r w:rsidRPr="695AFFCE">
              <w:rPr>
                <w:color w:val="002060"/>
              </w:rPr>
              <w:t xml:space="preserve"> med lektionsplan og diverse dokumenter. </w:t>
            </w:r>
          </w:p>
          <w:p w14:paraId="499D0593" w14:textId="48C3B4AC" w:rsidR="00380A3E" w:rsidRDefault="07332B07" w:rsidP="002C22C4">
            <w:pPr>
              <w:pStyle w:val="Listeafsnit"/>
              <w:ind w:left="447"/>
              <w:rPr>
                <w:color w:val="002060"/>
              </w:rPr>
            </w:pPr>
            <w:r w:rsidRPr="695AFFCE">
              <w:rPr>
                <w:color w:val="002060"/>
              </w:rPr>
              <w:t>PP med introduktion til CT.</w:t>
            </w:r>
          </w:p>
          <w:p w14:paraId="0F6AE88A" w14:textId="39644235" w:rsidR="00F80EA4" w:rsidRPr="00D47348" w:rsidRDefault="00F80EA4" w:rsidP="002C22C4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023C72" w:rsidRPr="00592CF0" w14:paraId="0E237DEE" w14:textId="77777777" w:rsidTr="1507859A">
        <w:tc>
          <w:tcPr>
            <w:tcW w:w="9628" w:type="dxa"/>
            <w:shd w:val="clear" w:color="auto" w:fill="D5DCE4" w:themeFill="text2" w:themeFillTint="33"/>
            <w:vAlign w:val="center"/>
          </w:tcPr>
          <w:p w14:paraId="0C5E0647" w14:textId="7B2D14AB" w:rsidR="00023C72" w:rsidRPr="00592CF0" w:rsidRDefault="00326366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>
              <w:t>Beskriv kort hvordan aktiviteten blev introduceret for eleverne.</w:t>
            </w:r>
            <w:r w:rsidR="002111CD">
              <w:t xml:space="preserve"> Hvordan kom I </w:t>
            </w:r>
            <w:proofErr w:type="spellStart"/>
            <w:r w:rsidR="002111CD">
              <w:t>i</w:t>
            </w:r>
            <w:proofErr w:type="spellEnd"/>
            <w:r w:rsidR="002111CD">
              <w:t xml:space="preserve"> gang?</w:t>
            </w:r>
          </w:p>
        </w:tc>
      </w:tr>
      <w:tr w:rsidR="00023C72" w:rsidRPr="00D47348" w14:paraId="39A297C4" w14:textId="77777777" w:rsidTr="1507859A">
        <w:trPr>
          <w:trHeight w:val="454"/>
        </w:trPr>
        <w:tc>
          <w:tcPr>
            <w:tcW w:w="9628" w:type="dxa"/>
            <w:vAlign w:val="center"/>
          </w:tcPr>
          <w:p w14:paraId="2F4D0923" w14:textId="77777777" w:rsidR="00023C72" w:rsidRDefault="00023C72" w:rsidP="002C22C4">
            <w:pPr>
              <w:pStyle w:val="Listeafsnit"/>
              <w:ind w:left="447"/>
              <w:rPr>
                <w:color w:val="002060"/>
              </w:rPr>
            </w:pPr>
          </w:p>
          <w:p w14:paraId="00184CA8" w14:textId="76B378DC" w:rsidR="00380A3E" w:rsidRDefault="18076B5F" w:rsidP="002C22C4">
            <w:pPr>
              <w:pStyle w:val="Listeafsnit"/>
              <w:ind w:left="447"/>
              <w:rPr>
                <w:color w:val="002060"/>
              </w:rPr>
            </w:pPr>
            <w:r w:rsidRPr="1507859A">
              <w:rPr>
                <w:color w:val="002060"/>
              </w:rPr>
              <w:t xml:space="preserve">SO forløbet </w:t>
            </w:r>
            <w:r w:rsidR="2468D11C" w:rsidRPr="1507859A">
              <w:rPr>
                <w:color w:val="002060"/>
              </w:rPr>
              <w:t xml:space="preserve">præsenteres </w:t>
            </w:r>
            <w:r w:rsidR="666ED2AF" w:rsidRPr="1507859A">
              <w:rPr>
                <w:color w:val="002060"/>
              </w:rPr>
              <w:t>og de arbejder med den videnskabelige basismodel, og med definitionen på science fiction.</w:t>
            </w:r>
            <w:r w:rsidR="5A81EF42" w:rsidRPr="1507859A">
              <w:rPr>
                <w:color w:val="002060"/>
              </w:rPr>
              <w:t xml:space="preserve"> Herefter præsenteres i en lektion definitionen på CT, hvorefter eleverne </w:t>
            </w:r>
            <w:r w:rsidR="7759DDF7" w:rsidRPr="1507859A">
              <w:rPr>
                <w:color w:val="002060"/>
              </w:rPr>
              <w:t xml:space="preserve">i grupper </w:t>
            </w:r>
            <w:r w:rsidR="5A81EF42" w:rsidRPr="1507859A">
              <w:rPr>
                <w:color w:val="002060"/>
              </w:rPr>
              <w:t xml:space="preserve">skal arbejde med at få </w:t>
            </w:r>
            <w:r w:rsidR="3A917893" w:rsidRPr="1507859A">
              <w:rPr>
                <w:color w:val="002060"/>
              </w:rPr>
              <w:t xml:space="preserve">deres problemstilling løst. </w:t>
            </w:r>
            <w:r w:rsidR="66EBB20D" w:rsidRPr="1507859A">
              <w:rPr>
                <w:color w:val="002060"/>
              </w:rPr>
              <w:t xml:space="preserve">Problemstillingen vil være en fiktiv robot baseret på science-fiction begrebet, men som løser en </w:t>
            </w:r>
            <w:proofErr w:type="gramStart"/>
            <w:r w:rsidR="66EBB20D" w:rsidRPr="1507859A">
              <w:rPr>
                <w:color w:val="002060"/>
              </w:rPr>
              <w:t>sundheds/velfærds problemstilling</w:t>
            </w:r>
            <w:proofErr w:type="gramEnd"/>
            <w:r w:rsidR="66EBB20D" w:rsidRPr="1507859A">
              <w:rPr>
                <w:color w:val="002060"/>
              </w:rPr>
              <w:t xml:space="preserve"> som eleverne selv vælger</w:t>
            </w:r>
          </w:p>
          <w:p w14:paraId="02A2C66B" w14:textId="5F84AE1C" w:rsidR="00380A3E" w:rsidRPr="00D47348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023C72" w:rsidRPr="00592CF0" w14:paraId="2F8083DF" w14:textId="77777777" w:rsidTr="1507859A">
        <w:tc>
          <w:tcPr>
            <w:tcW w:w="9628" w:type="dxa"/>
            <w:shd w:val="clear" w:color="auto" w:fill="D5DCE4" w:themeFill="text2" w:themeFillTint="33"/>
            <w:vAlign w:val="center"/>
          </w:tcPr>
          <w:p w14:paraId="2DA50A15" w14:textId="5CC26564" w:rsidR="00023C72" w:rsidRPr="00E00EE9" w:rsidRDefault="00326366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 w:rsidRPr="00E00EE9">
              <w:t>Lavede du aktiviteter med eleverne</w:t>
            </w:r>
            <w:r w:rsidR="00E00EE9">
              <w:t>,</w:t>
            </w:r>
            <w:r w:rsidRPr="00E00EE9">
              <w:t xml:space="preserve"> som ikke </w:t>
            </w:r>
            <w:r w:rsidR="002111CD">
              <w:t>fremgår af materialerne</w:t>
            </w:r>
            <w:r w:rsidRPr="00E00EE9">
              <w:t>, så beskriv dem her (er meget rart for en anden lærer at vide)</w:t>
            </w:r>
            <w:r w:rsidR="00E00EE9" w:rsidRPr="00E00EE9">
              <w:t xml:space="preserve">. Kunne fx være tavlegennemgange, </w:t>
            </w:r>
            <w:r w:rsidRPr="00E00EE9">
              <w:t>opsamlingssekven</w:t>
            </w:r>
            <w:r w:rsidR="00E00EE9" w:rsidRPr="00E00EE9">
              <w:t>s</w:t>
            </w:r>
            <w:r w:rsidRPr="00E00EE9">
              <w:t>er,</w:t>
            </w:r>
            <w:r w:rsidR="00E00EE9">
              <w:t xml:space="preserve"> </w:t>
            </w:r>
            <w:r w:rsidR="00E00EE9" w:rsidRPr="00E00EE9">
              <w:t>introduktion til opgaverne</w:t>
            </w:r>
            <w:r w:rsidRPr="00E00EE9">
              <w:t xml:space="preserve">, </w:t>
            </w:r>
            <w:r w:rsidR="00E00EE9" w:rsidRPr="00E00EE9">
              <w:t xml:space="preserve">diskussioner, vigtige pointer fra eleverne, </w:t>
            </w:r>
            <w:r w:rsidRPr="00E00EE9">
              <w:t xml:space="preserve">…. </w:t>
            </w:r>
          </w:p>
        </w:tc>
      </w:tr>
      <w:tr w:rsidR="00023C72" w:rsidRPr="00D47348" w14:paraId="42EB8948" w14:textId="77777777" w:rsidTr="1507859A">
        <w:trPr>
          <w:trHeight w:val="454"/>
        </w:trPr>
        <w:tc>
          <w:tcPr>
            <w:tcW w:w="9628" w:type="dxa"/>
            <w:vAlign w:val="center"/>
          </w:tcPr>
          <w:p w14:paraId="4BE854B4" w14:textId="77777777" w:rsidR="00023C72" w:rsidRDefault="00023C72" w:rsidP="002C22C4">
            <w:pPr>
              <w:pStyle w:val="Listeafsnit"/>
              <w:ind w:left="447"/>
              <w:rPr>
                <w:color w:val="002060"/>
              </w:rPr>
            </w:pPr>
          </w:p>
          <w:p w14:paraId="2FD40702" w14:textId="715FCB9D" w:rsidR="00380A3E" w:rsidRDefault="184CF1EF" w:rsidP="002C22C4">
            <w:pPr>
              <w:pStyle w:val="Listeafsnit"/>
              <w:ind w:left="447"/>
              <w:rPr>
                <w:color w:val="002060"/>
              </w:rPr>
            </w:pPr>
            <w:r w:rsidRPr="695AFFCE">
              <w:rPr>
                <w:color w:val="002060"/>
              </w:rPr>
              <w:t>Eleverne skal under vejledning løse fremtidens sundhedsproblemer med brug af robotter.</w:t>
            </w:r>
          </w:p>
          <w:p w14:paraId="3DFAEFBF" w14:textId="2E5A243D" w:rsidR="184CF1EF" w:rsidRDefault="184CF1EF" w:rsidP="695AFFCE">
            <w:pPr>
              <w:pStyle w:val="Listeafsnit"/>
              <w:ind w:left="447"/>
              <w:rPr>
                <w:color w:val="002060"/>
              </w:rPr>
            </w:pPr>
            <w:r w:rsidRPr="695AFFCE">
              <w:rPr>
                <w:color w:val="002060"/>
              </w:rPr>
              <w:t>De skal med brug af CT beskrive i pseudokode og et flowdiagram hvordan den tænkte robot skal arbejde/udføre en opgave.</w:t>
            </w:r>
            <w:r w:rsidR="00F70A4F">
              <w:rPr>
                <w:color w:val="002060"/>
              </w:rPr>
              <w:t xml:space="preserve"> </w:t>
            </w:r>
          </w:p>
          <w:p w14:paraId="3824A338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58C3CA9B" w14:textId="77777777" w:rsidR="00BF2A9C" w:rsidRDefault="00BF2A9C" w:rsidP="002C22C4">
            <w:pPr>
              <w:pStyle w:val="Listeafsnit"/>
              <w:ind w:left="447"/>
              <w:rPr>
                <w:color w:val="002060"/>
              </w:rPr>
            </w:pPr>
          </w:p>
          <w:p w14:paraId="704FDD59" w14:textId="70968045" w:rsidR="00BF2A9C" w:rsidRPr="00D47348" w:rsidRDefault="00BF2A9C" w:rsidP="002C22C4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AE6BA0" w:rsidRPr="00AE6BA0" w14:paraId="6F61D51A" w14:textId="77777777" w:rsidTr="1507859A">
        <w:trPr>
          <w:trHeight w:val="454"/>
        </w:trPr>
        <w:tc>
          <w:tcPr>
            <w:tcW w:w="9628" w:type="dxa"/>
            <w:vAlign w:val="center"/>
          </w:tcPr>
          <w:p w14:paraId="11651EF8" w14:textId="13EEB45E" w:rsidR="00FA349D" w:rsidRPr="000108CC" w:rsidRDefault="000A7F4B" w:rsidP="285CCCF7">
            <w:pPr>
              <w:pStyle w:val="Listeafsnit"/>
              <w:numPr>
                <w:ilvl w:val="0"/>
                <w:numId w:val="22"/>
              </w:numPr>
            </w:pPr>
            <w:r w:rsidRPr="285CCCF7">
              <w:t>Hvilke af kriterier</w:t>
            </w:r>
            <w:r w:rsidR="00A77FA6" w:rsidRPr="285CCCF7">
              <w:t>ne</w:t>
            </w:r>
            <w:r w:rsidRPr="285CCCF7">
              <w:t xml:space="preserve"> for CT-aktivitet </w:t>
            </w:r>
            <w:r w:rsidR="00C0592C" w:rsidRPr="285CCCF7">
              <w:t xml:space="preserve">i projekt </w:t>
            </w:r>
            <w:proofErr w:type="spellStart"/>
            <w:r w:rsidR="00C0592C" w:rsidRPr="285CCCF7">
              <w:rPr>
                <w:i/>
                <w:iCs/>
              </w:rPr>
              <w:t>Computational</w:t>
            </w:r>
            <w:proofErr w:type="spellEnd"/>
            <w:r w:rsidR="00C0592C" w:rsidRPr="285CCCF7">
              <w:rPr>
                <w:i/>
                <w:iCs/>
              </w:rPr>
              <w:t xml:space="preserve"> </w:t>
            </w:r>
            <w:proofErr w:type="spellStart"/>
            <w:r w:rsidR="00C0592C" w:rsidRPr="285CCCF7">
              <w:rPr>
                <w:i/>
                <w:iCs/>
              </w:rPr>
              <w:t>Thinking</w:t>
            </w:r>
            <w:proofErr w:type="spellEnd"/>
            <w:r w:rsidR="00C0592C" w:rsidRPr="285CCCF7">
              <w:t xml:space="preserve"> </w:t>
            </w:r>
            <w:r w:rsidR="0019178E" w:rsidRPr="285CCCF7">
              <w:t>levede aktiviteten op til (sæt gerne flere x’er)</w:t>
            </w:r>
            <w:r w:rsidR="00AE6BA0" w:rsidRPr="285CCCF7">
              <w:t>?</w:t>
            </w:r>
          </w:p>
        </w:tc>
      </w:tr>
      <w:tr w:rsidR="00FA349D" w:rsidRPr="00D47348" w14:paraId="70F76CE5" w14:textId="77777777" w:rsidTr="1507859A">
        <w:trPr>
          <w:trHeight w:val="454"/>
        </w:trPr>
        <w:tc>
          <w:tcPr>
            <w:tcW w:w="9628" w:type="dxa"/>
            <w:vAlign w:val="center"/>
          </w:tcPr>
          <w:p w14:paraId="0A53FCBF" w14:textId="77777777" w:rsidR="00FA349D" w:rsidRPr="000108CC" w:rsidRDefault="00FA349D" w:rsidP="002C22C4">
            <w:pPr>
              <w:pStyle w:val="Listeafsnit"/>
              <w:ind w:left="447"/>
              <w:rPr>
                <w:color w:val="FF0000"/>
              </w:rPr>
            </w:pPr>
          </w:p>
          <w:p w14:paraId="3A31AECA" w14:textId="1DEBD419" w:rsidR="002F5B01" w:rsidRPr="000108CC" w:rsidRDefault="002F5B01" w:rsidP="695AFFCE">
            <w:pPr>
              <w:pStyle w:val="Listeafsnit"/>
              <w:spacing w:line="259" w:lineRule="auto"/>
              <w:ind w:left="447"/>
            </w:pPr>
            <w:r w:rsidRPr="000108CC">
              <w:rPr>
                <w:noProof/>
                <w:color w:val="FF0000"/>
              </w:rPr>
              <w:lastRenderedPageBreak/>
              <mc:AlternateContent>
                <mc:Choice Requires="wpg">
                  <w:drawing>
                    <wp:inline distT="0" distB="0" distL="0" distR="0" wp14:anchorId="31A5EC20" wp14:editId="57E09ED3">
                      <wp:extent cx="157834" cy="146655"/>
                      <wp:effectExtent l="38100" t="57150" r="71120" b="63500"/>
                      <wp:docPr id="2" name="Rektangel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7834" cy="146655"/>
                                <a:chOff x="0" y="0"/>
                                <a:chExt cx="157834" cy="146655"/>
                              </a:xfrm>
                            </wpg:grpSpPr>
                            <wps:wsp>
                              <wps:cNvPr id="1" name="Rektangel 2"/>
                              <wps:cNvSpPr/>
                              <wps:spPr>
                                <a:xfrm>
                                  <a:off x="0" y="3780"/>
                                  <a:ext cx="1333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spcFirstLastPara="0" wrap="square" lIns="91440" tIns="45720" rIns="91440" bIns="45720" anchor="ctr">
                                <a:noAutofit/>
                              </wps:bodyPr>
                            </wps:wsp>
                            <w14:contentPart bwMode="auto" r:id="rId11">
                              <w14:nvContentPartPr>
                                <w14:cNvPr id="3" name="Håndskrift 3"/>
                                <w14:cNvContentPartPr/>
                              </w14:nvContentPartPr>
                              <w14:xfrm>
                                <a:off x="28575" y="0"/>
                                <a:ext cx="129259" cy="141892"/>
                              </w14:xfrm>
                            </w14:contentPart>
                          </wpg:wgp>
                        </a:graphicData>
                      </a:graphic>
                    </wp:inline>
                  </w:drawing>
                </mc:Choice>
                <mc:Fallback xmlns:arto="http://schemas.microsoft.com/office/word/2006/arto" xmlns:a="http://schemas.openxmlformats.org/drawingml/2006/main" xmlns:oel="http://schemas.microsoft.com/office/2019/extlst"/>
              </mc:AlternateContent>
            </w:r>
            <w:r w:rsidR="5CDF09AD" w:rsidRPr="285CCCF7">
              <w:t xml:space="preserve"> </w:t>
            </w:r>
            <w:r w:rsidR="32BF76DA" w:rsidRPr="285CCCF7">
              <w:t xml:space="preserve">indeholder modellering (f.eks. </w:t>
            </w:r>
            <w:r w:rsidR="4A7FD6A3" w:rsidRPr="285CCCF7">
              <w:t>r</w:t>
            </w:r>
            <w:r w:rsidR="32BF76DA" w:rsidRPr="285CCCF7">
              <w:t>utediagram, dataanalyse, algoritmisk tænkning, simulering</w:t>
            </w:r>
          </w:p>
          <w:p w14:paraId="0E9816FD" w14:textId="6889A63A" w:rsidR="002F5B01" w:rsidRPr="000108CC" w:rsidRDefault="002F5B01" w:rsidP="285CCCF7">
            <w:pPr>
              <w:pStyle w:val="Listeafsnit"/>
              <w:ind w:left="447"/>
            </w:pPr>
            <w:r w:rsidRPr="000108CC">
              <w:rPr>
                <w:noProof/>
                <w:color w:val="FF0000"/>
              </w:rPr>
              <mc:AlternateContent>
                <mc:Choice Requires="wps">
                  <w:drawing>
                    <wp:inline distT="0" distB="0" distL="0" distR="0" wp14:anchorId="069C3F75" wp14:editId="5F39FB54">
                      <wp:extent cx="133350" cy="142875"/>
                      <wp:effectExtent l="0" t="0" r="19050" b="28575"/>
                      <wp:docPr id="3" name="Rektange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rto="http://schemas.microsoft.com/office/word/2006/arto" xmlns:a="http://schemas.openxmlformats.org/drawingml/2006/main" xmlns:oel="http://schemas.microsoft.com/office/2019/extlst">
                  <w:pict w14:anchorId="66CD61A8">
                    <v:rect id="Rektangel 3" style="width:10.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ed="f" strokecolor="#41719c" strokeweight="1pt" w14:anchorId="416CC9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">
                      <w10:anchorlock/>
                    </v:rect>
                  </w:pict>
                </mc:Fallback>
              </mc:AlternateContent>
            </w:r>
            <w:r w:rsidR="7B3E50FC" w:rsidRPr="285CCCF7">
              <w:t xml:space="preserve"> </w:t>
            </w:r>
            <w:r w:rsidR="0A3D74A3" w:rsidRPr="285CCCF7">
              <w:t xml:space="preserve">indeholder kodning </w:t>
            </w:r>
            <w:r w:rsidR="6B41F536" w:rsidRPr="285CCCF7">
              <w:t>(et kan-kriterium 😊)</w:t>
            </w:r>
          </w:p>
          <w:p w14:paraId="28EF6591" w14:textId="69005058" w:rsidR="002F5B01" w:rsidRPr="000108CC" w:rsidRDefault="00DE3A7A" w:rsidP="695AFFCE">
            <w:pPr>
              <w:pStyle w:val="Listeafsnit"/>
              <w:ind w:left="447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BDEC87D" wp14:editId="6507DB73">
                      <wp:extent cx="157834" cy="146655"/>
                      <wp:effectExtent l="38100" t="57150" r="71120" b="63500"/>
                      <wp:docPr id="101414152" name="Rektangel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7834" cy="146655"/>
                                <a:chOff x="0" y="0"/>
                                <a:chExt cx="157834" cy="146655"/>
                              </a:xfrm>
                            </wpg:grpSpPr>
                            <wps:wsp>
                              <wps:cNvPr id="5" name="Rektangel 2"/>
                              <wps:cNvSpPr/>
                              <wps:spPr>
                                <a:xfrm>
                                  <a:off x="0" y="3780"/>
                                  <a:ext cx="133350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spcFirstLastPara="0" wrap="square" lIns="91440" tIns="45720" rIns="91440" bIns="45720" anchor="ctr">
                                <a:noAutofit/>
                              </wps:bodyPr>
                            </wps:wsp>
                            <w14:contentPart bwMode="auto" r:id="rId12">
                              <w14:nvContentPartPr>
                                <w14:cNvPr id="6" name="Håndskrift 3"/>
                                <w14:cNvContentPartPr/>
                              </w14:nvContentPartPr>
                              <w14:xfrm>
                                <a:off x="28575" y="0"/>
                                <a:ext cx="129259" cy="141892"/>
                              </w14:xfrm>
                            </w14:contentPart>
                          </wpg:wgp>
                        </a:graphicData>
                      </a:graphic>
                    </wp:inline>
                  </w:drawing>
                </mc:Choice>
                <mc:Fallback xmlns:arto="http://schemas.microsoft.com/office/word/2006/arto" xmlns:a="http://schemas.openxmlformats.org/drawingml/2006/main" xmlns:oel="http://schemas.microsoft.com/office/2019/extlst"/>
              </mc:AlternateContent>
            </w:r>
            <w:r w:rsidR="12D0B594" w:rsidRPr="285CCCF7">
              <w:t xml:space="preserve"> </w:t>
            </w:r>
            <w:r w:rsidR="14BCCEC7" w:rsidRPr="285CCCF7">
              <w:t>indeholder variable</w:t>
            </w:r>
            <w:r w:rsidR="3B0FA91D" w:rsidRPr="285CCCF7">
              <w:t xml:space="preserve">, der kan identificeres, ændres, tilføjes </w:t>
            </w:r>
            <w:proofErr w:type="spellStart"/>
            <w:r w:rsidR="3B0FA91D" w:rsidRPr="285CCCF7">
              <w:t>e.lign</w:t>
            </w:r>
            <w:proofErr w:type="spellEnd"/>
            <w:r w:rsidR="3B0FA91D" w:rsidRPr="285CCCF7">
              <w:t>. (nedbrydning)</w:t>
            </w:r>
          </w:p>
          <w:p w14:paraId="1B23BAB8" w14:textId="43D0AE41" w:rsidR="002F5B01" w:rsidRPr="000108CC" w:rsidRDefault="008C7BF3" w:rsidP="1507859A">
            <w:pPr>
              <w:pStyle w:val="Listeafsnit"/>
              <w:spacing w:line="259" w:lineRule="auto"/>
              <w:ind w:left="447"/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7B9C702" wp14:editId="6B7E1B91">
                      <wp:simplePos x="0" y="0"/>
                      <wp:positionH relativeFrom="column">
                        <wp:posOffset>311105</wp:posOffset>
                      </wp:positionH>
                      <wp:positionV relativeFrom="paragraph">
                        <wp:posOffset>-2040</wp:posOffset>
                      </wp:positionV>
                      <wp:extent cx="129600" cy="150480"/>
                      <wp:effectExtent l="38100" t="38100" r="3810" b="40640"/>
                      <wp:wrapNone/>
                      <wp:docPr id="8" name="Håndskrift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9600" cy="150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437A57F3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Håndskrift 8" o:spid="_x0000_s1026" type="#_x0000_t75" style="position:absolute;margin-left:24.15pt;margin-top:-.5pt;width:10.9pt;height:12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">
                      <v:imagedata r:id="rId14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04AEC0B9" wp14:editId="4049ED81">
                      <wp:simplePos x="0" y="0"/>
                      <wp:positionH relativeFrom="column">
                        <wp:posOffset>312905</wp:posOffset>
                      </wp:positionH>
                      <wp:positionV relativeFrom="paragraph">
                        <wp:posOffset>98760</wp:posOffset>
                      </wp:positionV>
                      <wp:extent cx="360" cy="360"/>
                      <wp:effectExtent l="38100" t="38100" r="38100" b="38100"/>
                      <wp:wrapNone/>
                      <wp:docPr id="7" name="Håndskrift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559AA6D" id="Håndskrift 7" o:spid="_x0000_s1026" type="#_x0000_t75" style="position:absolute;margin-left:24.3pt;margin-top:7.4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">
                      <v:imagedata r:id="rId16" o:title=""/>
                    </v:shape>
                  </w:pict>
                </mc:Fallback>
              </mc:AlternateContent>
            </w:r>
            <w:r w:rsidR="002F5B01">
              <w:rPr>
                <w:noProof/>
              </w:rPr>
              <mc:AlternateContent>
                <mc:Choice Requires="wps">
                  <w:drawing>
                    <wp:inline distT="0" distB="0" distL="0" distR="0" wp14:anchorId="2C09D438" wp14:editId="60014F02">
                      <wp:extent cx="133350" cy="142875"/>
                      <wp:effectExtent l="0" t="0" r="19050" b="28575"/>
                      <wp:docPr id="677170423" name="Rektange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rto="http://schemas.microsoft.com/office/word/2006/arto" xmlns:a="http://schemas.openxmlformats.org/drawingml/2006/main" xmlns:oel="http://schemas.microsoft.com/office/2019/extlst">
                  <w:pict w14:anchorId="395676DD">
                    <v:rect id="Rektangel 4" style="width:10.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ed="f" strokecolor="#41719c" strokeweight="1pt" w14:anchorId="75F8AF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">
                      <w10:anchorlock/>
                    </v:rect>
                  </w:pict>
                </mc:Fallback>
              </mc:AlternateContent>
            </w:r>
            <w:r w:rsidR="731BD8FA" w:rsidRPr="285CCCF7">
              <w:rPr>
                <w:color w:val="FF0000"/>
              </w:rPr>
              <w:t xml:space="preserve"> </w:t>
            </w:r>
            <w:r w:rsidR="3ACD64DB" w:rsidRPr="285CCCF7">
              <w:t xml:space="preserve">omfatter fremstilling af et produkt (f.eks. </w:t>
            </w:r>
            <w:r w:rsidR="26ED3F14" w:rsidRPr="285CCCF7">
              <w:t>k</w:t>
            </w:r>
            <w:r w:rsidR="3ACD64DB" w:rsidRPr="285CCCF7">
              <w:t xml:space="preserve">ode, evt. blot </w:t>
            </w:r>
            <w:proofErr w:type="spellStart"/>
            <w:r w:rsidR="3ACD64DB" w:rsidRPr="1507859A">
              <w:rPr>
                <w:i/>
                <w:iCs/>
              </w:rPr>
              <w:t>modify</w:t>
            </w:r>
            <w:proofErr w:type="spellEnd"/>
            <w:r w:rsidR="3ACD64DB" w:rsidRPr="285CCCF7">
              <w:t>)</w:t>
            </w:r>
          </w:p>
          <w:p w14:paraId="69B1259F" w14:textId="6BA182BD" w:rsidR="002F5B01" w:rsidRPr="000108CC" w:rsidRDefault="008C7BF3" w:rsidP="285CCCF7">
            <w:pPr>
              <w:pStyle w:val="Listeafsnit"/>
              <w:ind w:left="447"/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11FB9ECA" wp14:editId="68B89D66">
                      <wp:simplePos x="0" y="0"/>
                      <wp:positionH relativeFrom="column">
                        <wp:posOffset>319405</wp:posOffset>
                      </wp:positionH>
                      <wp:positionV relativeFrom="paragraph">
                        <wp:posOffset>1270</wp:posOffset>
                      </wp:positionV>
                      <wp:extent cx="87480" cy="142560"/>
                      <wp:effectExtent l="38100" t="38100" r="46355" b="48260"/>
                      <wp:wrapNone/>
                      <wp:docPr id="11" name="Håndskrift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7480" cy="142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2AC26D7" id="Håndskrift 11" o:spid="_x0000_s1026" type="#_x0000_t75" style="position:absolute;margin-left:24.8pt;margin-top:-.25pt;width:7.6pt;height:1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">
                      <v:imagedata r:id="rId18" o:title=""/>
                    </v:shape>
                  </w:pict>
                </mc:Fallback>
              </mc:AlternateContent>
            </w:r>
            <w:r w:rsidR="002F5B01">
              <w:rPr>
                <w:noProof/>
              </w:rPr>
              <mc:AlternateContent>
                <mc:Choice Requires="wps">
                  <w:drawing>
                    <wp:inline distT="0" distB="0" distL="0" distR="0" wp14:anchorId="3B073E1B" wp14:editId="6136BEDA">
                      <wp:extent cx="133350" cy="142875"/>
                      <wp:effectExtent l="0" t="0" r="19050" b="28575"/>
                      <wp:docPr id="605510864" name="Rektange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938246" id="Rektangel 4" o:spid="_x0000_s1026" style="width:10.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" filled="f" strokecolor="#41719c" strokeweight="1pt">
                      <w10:anchorlock/>
                    </v:rect>
                  </w:pict>
                </mc:Fallback>
              </mc:AlternateContent>
            </w:r>
            <w:r w:rsidR="27AF1C3A" w:rsidRPr="285CCCF7">
              <w:rPr>
                <w:color w:val="FF0000"/>
              </w:rPr>
              <w:t xml:space="preserve"> </w:t>
            </w:r>
            <w:r w:rsidR="27AF1C3A" w:rsidRPr="285CCCF7">
              <w:t>omfatter vurdering af det fremstillede produkt (f.eks. af nøjagtighed og begrænsning)</w:t>
            </w:r>
          </w:p>
          <w:p w14:paraId="0744AEED" w14:textId="44BEE056" w:rsidR="002F5B01" w:rsidRPr="000108CC" w:rsidRDefault="002F5B01" w:rsidP="002C22C4">
            <w:pPr>
              <w:pStyle w:val="Listeafsnit"/>
              <w:ind w:left="447"/>
              <w:rPr>
                <w:color w:val="FF0000"/>
              </w:rPr>
            </w:pPr>
          </w:p>
        </w:tc>
      </w:tr>
    </w:tbl>
    <w:p w14:paraId="4BE30728" w14:textId="1A34A71F" w:rsidR="00023C72" w:rsidRDefault="006F7B68" w:rsidP="00E867D5">
      <w:pPr>
        <w:pStyle w:val="Overskrift1"/>
      </w:pPr>
      <w:r>
        <w:lastRenderedPageBreak/>
        <w:br/>
      </w:r>
      <w:r w:rsidR="00E867D5">
        <w:t>Lærerrollen og elevernes udbytte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3C72" w:rsidRPr="00592CF0" w14:paraId="3AD01F00" w14:textId="77777777" w:rsidTr="002C22C4">
        <w:tc>
          <w:tcPr>
            <w:tcW w:w="9628" w:type="dxa"/>
            <w:shd w:val="clear" w:color="auto" w:fill="D5DCE4" w:themeFill="text2" w:themeFillTint="33"/>
            <w:vAlign w:val="center"/>
          </w:tcPr>
          <w:p w14:paraId="0DE239CD" w14:textId="50FCA461" w:rsidR="00023C72" w:rsidRPr="00592CF0" w:rsidRDefault="00E867D5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 w:rsidRPr="00E867D5">
              <w:t>Hvordan føltes det at inddrage CT i din undervisning? Beskriv kort hvordan du oplevede undervisningssituationen, og hvordan du synes</w:t>
            </w:r>
            <w:r w:rsidR="0045008A">
              <w:t>,</w:t>
            </w:r>
            <w:r w:rsidRPr="00E867D5">
              <w:t xml:space="preserve"> det påvirkede din lærerrolle.</w:t>
            </w:r>
          </w:p>
        </w:tc>
      </w:tr>
      <w:tr w:rsidR="00023C72" w:rsidRPr="00D47348" w14:paraId="4CB81182" w14:textId="77777777" w:rsidTr="002C22C4">
        <w:trPr>
          <w:trHeight w:val="454"/>
        </w:trPr>
        <w:tc>
          <w:tcPr>
            <w:tcW w:w="9628" w:type="dxa"/>
            <w:vAlign w:val="center"/>
          </w:tcPr>
          <w:p w14:paraId="367E9AA6" w14:textId="77777777" w:rsidR="00023C72" w:rsidRDefault="00023C72" w:rsidP="002C22C4">
            <w:pPr>
              <w:pStyle w:val="Listeafsnit"/>
              <w:ind w:left="447"/>
              <w:rPr>
                <w:color w:val="002060"/>
              </w:rPr>
            </w:pPr>
          </w:p>
          <w:p w14:paraId="37148948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10E456FB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75B0D3F3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32E1480E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5D421F4F" w14:textId="1BC0148E" w:rsidR="00380A3E" w:rsidRPr="00D47348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023C72" w:rsidRPr="00592CF0" w14:paraId="150B1A7E" w14:textId="77777777" w:rsidTr="002C22C4">
        <w:tc>
          <w:tcPr>
            <w:tcW w:w="9628" w:type="dxa"/>
            <w:shd w:val="clear" w:color="auto" w:fill="D5DCE4" w:themeFill="text2" w:themeFillTint="33"/>
            <w:vAlign w:val="center"/>
          </w:tcPr>
          <w:p w14:paraId="4C849313" w14:textId="59F050CA" w:rsidR="00023C72" w:rsidRPr="00592CF0" w:rsidRDefault="00326366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>
              <w:t xml:space="preserve">Hvordan tog eleverne imod aktiviteten og </w:t>
            </w:r>
            <w:r w:rsidR="00E00EE9">
              <w:t>dét</w:t>
            </w:r>
            <w:r>
              <w:t xml:space="preserve"> at arbejde</w:t>
            </w:r>
            <w:r w:rsidR="00244B34">
              <w:t xml:space="preserve"> </w:t>
            </w:r>
            <w:r w:rsidR="0045008A" w:rsidRPr="00244B34">
              <w:t>CT-baseret</w:t>
            </w:r>
            <w:r w:rsidR="000D0857" w:rsidRPr="00244B34">
              <w:t>?</w:t>
            </w:r>
          </w:p>
        </w:tc>
      </w:tr>
      <w:tr w:rsidR="00023C72" w:rsidRPr="00D47348" w14:paraId="470F2BF6" w14:textId="77777777" w:rsidTr="002C22C4">
        <w:trPr>
          <w:trHeight w:val="454"/>
        </w:trPr>
        <w:tc>
          <w:tcPr>
            <w:tcW w:w="9628" w:type="dxa"/>
            <w:vAlign w:val="center"/>
          </w:tcPr>
          <w:p w14:paraId="222F8351" w14:textId="77777777" w:rsidR="00023C72" w:rsidRDefault="00023C72" w:rsidP="002C22C4">
            <w:pPr>
              <w:pStyle w:val="Listeafsnit"/>
              <w:ind w:left="447"/>
              <w:rPr>
                <w:color w:val="002060"/>
              </w:rPr>
            </w:pPr>
          </w:p>
          <w:p w14:paraId="4FFD2F0A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5C194357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4304A53A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4B741123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66041E66" w14:textId="2443788A" w:rsidR="00380A3E" w:rsidRPr="00D47348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023C72" w:rsidRPr="00592CF0" w14:paraId="6EC82E81" w14:textId="77777777" w:rsidTr="002C22C4">
        <w:tc>
          <w:tcPr>
            <w:tcW w:w="9628" w:type="dxa"/>
            <w:shd w:val="clear" w:color="auto" w:fill="D5DCE4" w:themeFill="text2" w:themeFillTint="33"/>
            <w:vAlign w:val="center"/>
          </w:tcPr>
          <w:p w14:paraId="2C164E57" w14:textId="7D30FBC4" w:rsidR="00023C72" w:rsidRPr="006F7B68" w:rsidRDefault="009F4C3C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 w:rsidRPr="006F7B68">
              <w:t>Hvad er din oplevelse af</w:t>
            </w:r>
            <w:r w:rsidR="003A5C72" w:rsidRPr="006F7B68">
              <w:t>, om</w:t>
            </w:r>
            <w:r w:rsidR="00B6582A" w:rsidRPr="006F7B68">
              <w:t>/i hvilken grad</w:t>
            </w:r>
            <w:r w:rsidR="003A5C72" w:rsidRPr="006F7B68">
              <w:t xml:space="preserve"> formålet blev opnået (jf. det du skrev under punkt 4)?</w:t>
            </w:r>
          </w:p>
        </w:tc>
      </w:tr>
      <w:tr w:rsidR="00023C72" w:rsidRPr="00D47348" w14:paraId="55586D58" w14:textId="77777777" w:rsidTr="002C22C4">
        <w:trPr>
          <w:trHeight w:val="454"/>
        </w:trPr>
        <w:tc>
          <w:tcPr>
            <w:tcW w:w="9628" w:type="dxa"/>
            <w:vAlign w:val="center"/>
          </w:tcPr>
          <w:p w14:paraId="3CED9607" w14:textId="77777777" w:rsidR="00023C72" w:rsidRDefault="00023C72" w:rsidP="002C22C4">
            <w:pPr>
              <w:pStyle w:val="Listeafsnit"/>
              <w:ind w:left="447"/>
              <w:rPr>
                <w:color w:val="002060"/>
              </w:rPr>
            </w:pPr>
          </w:p>
          <w:p w14:paraId="263904EC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3A74E47B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69010A13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71228731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10ACEEF8" w14:textId="67EC5916" w:rsidR="00380A3E" w:rsidRPr="00D47348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C27153" w:rsidRPr="00D47348" w14:paraId="560EE738" w14:textId="77777777" w:rsidTr="002C22C4">
        <w:trPr>
          <w:trHeight w:val="454"/>
        </w:trPr>
        <w:tc>
          <w:tcPr>
            <w:tcW w:w="9628" w:type="dxa"/>
            <w:shd w:val="clear" w:color="auto" w:fill="D5DCE4" w:themeFill="text2" w:themeFillTint="33"/>
            <w:vAlign w:val="center"/>
          </w:tcPr>
          <w:p w14:paraId="70B11F69" w14:textId="3A622354" w:rsidR="00C27153" w:rsidRPr="00D47348" w:rsidRDefault="00C27153" w:rsidP="00C27153">
            <w:pPr>
              <w:pStyle w:val="Listeafsnit"/>
              <w:numPr>
                <w:ilvl w:val="0"/>
                <w:numId w:val="22"/>
              </w:numPr>
              <w:rPr>
                <w:color w:val="002060"/>
              </w:rPr>
            </w:pPr>
            <w:r w:rsidRPr="006F7B68">
              <w:t xml:space="preserve">Hvad </w:t>
            </w:r>
            <w:r w:rsidR="00002B1A">
              <w:t>gjorde</w:t>
            </w:r>
            <w:r w:rsidR="00FA1EAC" w:rsidRPr="00FA1EAC">
              <w:t xml:space="preserve"> dine elever, som de ikke plejer at gøre/ikke har gjort tidligere?</w:t>
            </w:r>
          </w:p>
        </w:tc>
      </w:tr>
      <w:tr w:rsidR="00C27153" w:rsidRPr="00D47348" w14:paraId="269A48F1" w14:textId="77777777" w:rsidTr="002C22C4">
        <w:trPr>
          <w:trHeight w:val="454"/>
        </w:trPr>
        <w:tc>
          <w:tcPr>
            <w:tcW w:w="9628" w:type="dxa"/>
            <w:vAlign w:val="center"/>
          </w:tcPr>
          <w:p w14:paraId="7FE37F25" w14:textId="77777777" w:rsidR="00C27153" w:rsidRDefault="00C27153" w:rsidP="00C27153">
            <w:pPr>
              <w:pStyle w:val="Listeafsnit"/>
              <w:ind w:left="447"/>
              <w:rPr>
                <w:color w:val="002060"/>
              </w:rPr>
            </w:pPr>
          </w:p>
          <w:p w14:paraId="4DF78384" w14:textId="77777777" w:rsidR="00380A3E" w:rsidRDefault="00380A3E" w:rsidP="00C27153">
            <w:pPr>
              <w:pStyle w:val="Listeafsnit"/>
              <w:ind w:left="447"/>
              <w:rPr>
                <w:color w:val="002060"/>
              </w:rPr>
            </w:pPr>
          </w:p>
          <w:p w14:paraId="00349BB0" w14:textId="77777777" w:rsidR="00380A3E" w:rsidRDefault="00380A3E" w:rsidP="00C27153">
            <w:pPr>
              <w:pStyle w:val="Listeafsnit"/>
              <w:ind w:left="447"/>
              <w:rPr>
                <w:color w:val="002060"/>
              </w:rPr>
            </w:pPr>
          </w:p>
          <w:p w14:paraId="67A147EA" w14:textId="77777777" w:rsidR="00380A3E" w:rsidRDefault="00380A3E" w:rsidP="00C27153">
            <w:pPr>
              <w:pStyle w:val="Listeafsnit"/>
              <w:ind w:left="447"/>
              <w:rPr>
                <w:color w:val="002060"/>
              </w:rPr>
            </w:pPr>
          </w:p>
          <w:p w14:paraId="04A1665D" w14:textId="77777777" w:rsidR="00380A3E" w:rsidRDefault="00380A3E" w:rsidP="00C27153">
            <w:pPr>
              <w:pStyle w:val="Listeafsnit"/>
              <w:ind w:left="447"/>
              <w:rPr>
                <w:color w:val="002060"/>
              </w:rPr>
            </w:pPr>
          </w:p>
          <w:p w14:paraId="05F86DD5" w14:textId="3150D252" w:rsidR="00380A3E" w:rsidRPr="00D47348" w:rsidRDefault="00380A3E" w:rsidP="00C27153">
            <w:pPr>
              <w:pStyle w:val="Listeafsnit"/>
              <w:ind w:left="447"/>
              <w:rPr>
                <w:color w:val="002060"/>
              </w:rPr>
            </w:pPr>
          </w:p>
        </w:tc>
      </w:tr>
    </w:tbl>
    <w:p w14:paraId="26E95B40" w14:textId="4BD75685" w:rsidR="00E867D5" w:rsidRDefault="00E867D5" w:rsidP="00E867D5">
      <w:pPr>
        <w:pStyle w:val="Overskrift1"/>
      </w:pPr>
      <w:r>
        <w:t>Eventuelle forslag til ændringer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867D5" w:rsidRPr="00592CF0" w14:paraId="628B5132" w14:textId="77777777" w:rsidTr="002C22C4">
        <w:tc>
          <w:tcPr>
            <w:tcW w:w="9628" w:type="dxa"/>
            <w:shd w:val="clear" w:color="auto" w:fill="D5DCE4" w:themeFill="text2" w:themeFillTint="33"/>
            <w:vAlign w:val="center"/>
          </w:tcPr>
          <w:p w14:paraId="7F6BB853" w14:textId="371BBCDA" w:rsidR="00E867D5" w:rsidRPr="00592CF0" w:rsidRDefault="00E867D5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 w:rsidRPr="00E867D5">
              <w:t xml:space="preserve">Har du på baggrund af din afprøvning forslag til </w:t>
            </w:r>
            <w:r w:rsidR="00E00EE9">
              <w:t xml:space="preserve">små eller store </w:t>
            </w:r>
            <w:r w:rsidRPr="00E867D5">
              <w:t xml:space="preserve">ændringer </w:t>
            </w:r>
            <w:r w:rsidR="00E00EE9">
              <w:t xml:space="preserve">af aktiviteten </w:t>
            </w:r>
            <w:r w:rsidRPr="00E867D5">
              <w:t xml:space="preserve">(hvis </w:t>
            </w:r>
            <w:r>
              <w:t>du selv eller en anden lærer skal gentage aktiviteten</w:t>
            </w:r>
            <w:r w:rsidRPr="00E867D5">
              <w:t xml:space="preserve">)? </w:t>
            </w:r>
            <w:r w:rsidR="00E5084E" w:rsidRPr="00E5084E">
              <w:t xml:space="preserve">Det kan være i arbejdsark, i måden det blev introduceret for eleverne, mm.   </w:t>
            </w:r>
          </w:p>
        </w:tc>
      </w:tr>
      <w:tr w:rsidR="00E867D5" w:rsidRPr="00D47348" w14:paraId="20F83A4B" w14:textId="77777777" w:rsidTr="002C22C4">
        <w:trPr>
          <w:trHeight w:val="454"/>
        </w:trPr>
        <w:tc>
          <w:tcPr>
            <w:tcW w:w="9628" w:type="dxa"/>
            <w:vAlign w:val="center"/>
          </w:tcPr>
          <w:p w14:paraId="4DF45DE4" w14:textId="77777777" w:rsidR="00E867D5" w:rsidRDefault="00E867D5" w:rsidP="002C22C4">
            <w:pPr>
              <w:pStyle w:val="Listeafsnit"/>
              <w:ind w:left="447"/>
              <w:rPr>
                <w:color w:val="002060"/>
              </w:rPr>
            </w:pPr>
          </w:p>
          <w:p w14:paraId="74E8FB58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6671BE0F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5B1CE62E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58AD32A5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5824AC58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6DD21B74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72B8A42E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25515A8D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15B6CD8C" w14:textId="307F78FD" w:rsidR="00380A3E" w:rsidRPr="00D47348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</w:tc>
      </w:tr>
    </w:tbl>
    <w:p w14:paraId="1EB6C72B" w14:textId="1AB190A1" w:rsidR="00E867D5" w:rsidRDefault="00E867D5" w:rsidP="00E867D5">
      <w:pPr>
        <w:pStyle w:val="Overskrift1"/>
      </w:pPr>
      <w:r>
        <w:t>Andet?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867D5" w:rsidRPr="00592CF0" w14:paraId="66C18D4D" w14:textId="77777777" w:rsidTr="002C22C4">
        <w:tc>
          <w:tcPr>
            <w:tcW w:w="9628" w:type="dxa"/>
            <w:shd w:val="clear" w:color="auto" w:fill="D5DCE4" w:themeFill="text2" w:themeFillTint="33"/>
            <w:vAlign w:val="center"/>
          </w:tcPr>
          <w:p w14:paraId="1F359C80" w14:textId="348A075E" w:rsidR="00E867D5" w:rsidRPr="00592CF0" w:rsidRDefault="00E867D5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>
              <w:t xml:space="preserve">Her kan du skrive lige det, du har lyst til, som du ikke synes passer i de andre felter. </w:t>
            </w:r>
          </w:p>
        </w:tc>
      </w:tr>
      <w:tr w:rsidR="00E867D5" w:rsidRPr="00D47348" w14:paraId="58AADF25" w14:textId="77777777" w:rsidTr="002C22C4">
        <w:trPr>
          <w:trHeight w:val="454"/>
        </w:trPr>
        <w:tc>
          <w:tcPr>
            <w:tcW w:w="9628" w:type="dxa"/>
            <w:vAlign w:val="center"/>
          </w:tcPr>
          <w:p w14:paraId="034BB861" w14:textId="77777777" w:rsidR="00E867D5" w:rsidRDefault="00E867D5" w:rsidP="002C22C4">
            <w:pPr>
              <w:pStyle w:val="Listeafsnit"/>
              <w:ind w:left="447"/>
              <w:rPr>
                <w:color w:val="002060"/>
              </w:rPr>
            </w:pPr>
          </w:p>
          <w:p w14:paraId="419D008C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683717CF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265157ED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32FCBFA4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25C90808" w14:textId="77777777" w:rsidR="00380A3E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  <w:p w14:paraId="2A56A2A8" w14:textId="2550BF56" w:rsidR="00380A3E" w:rsidRPr="00D47348" w:rsidRDefault="00380A3E" w:rsidP="002C22C4">
            <w:pPr>
              <w:pStyle w:val="Listeafsnit"/>
              <w:ind w:left="447"/>
              <w:rPr>
                <w:color w:val="002060"/>
              </w:rPr>
            </w:pPr>
          </w:p>
        </w:tc>
      </w:tr>
    </w:tbl>
    <w:p w14:paraId="5F71DC43" w14:textId="34BC9EE5" w:rsidR="00E5084E" w:rsidRDefault="00E5084E" w:rsidP="002111CD">
      <w:pPr>
        <w:spacing w:before="60" w:after="60" w:line="240" w:lineRule="auto"/>
        <w:rPr>
          <w:sz w:val="24"/>
        </w:rPr>
      </w:pPr>
    </w:p>
    <w:sectPr w:rsidR="00E5084E" w:rsidSect="00E00EE9">
      <w:footerReference w:type="default" r:id="rId19"/>
      <w:pgSz w:w="11906" w:h="16838"/>
      <w:pgMar w:top="1560" w:right="1134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4D7CD" w14:textId="77777777" w:rsidR="00630A18" w:rsidRDefault="00630A18" w:rsidP="00E03551">
      <w:pPr>
        <w:spacing w:after="0" w:line="240" w:lineRule="auto"/>
      </w:pPr>
      <w:r>
        <w:separator/>
      </w:r>
    </w:p>
  </w:endnote>
  <w:endnote w:type="continuationSeparator" w:id="0">
    <w:p w14:paraId="076BE2A7" w14:textId="77777777" w:rsidR="00630A18" w:rsidRDefault="00630A18" w:rsidP="00E0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BD6E9" w14:textId="42C1033D" w:rsidR="00E03551" w:rsidRPr="00E03551" w:rsidRDefault="00E03551" w:rsidP="00E03551">
    <w:pPr>
      <w:pStyle w:val="Sidefod"/>
      <w:jc w:val="center"/>
    </w:pPr>
    <w:r>
      <w:t xml:space="preserve">Side </w:t>
    </w:r>
    <w:r>
      <w:fldChar w:fldCharType="begin"/>
    </w:r>
    <w:r>
      <w:instrText xml:space="preserve"> PAGE   \* MERGEFORMAT </w:instrText>
    </w:r>
    <w:r>
      <w:fldChar w:fldCharType="separate"/>
    </w:r>
    <w:r w:rsidR="0045466C">
      <w:rPr>
        <w:noProof/>
      </w:rPr>
      <w:t>2</w:t>
    </w:r>
    <w:r>
      <w:fldChar w:fldCharType="end"/>
    </w:r>
    <w:r>
      <w:t>/</w:t>
    </w:r>
    <w:fldSimple w:instr="NUMPAGES   \* MERGEFORMAT">
      <w:r w:rsidR="0045466C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31CD5" w14:textId="77777777" w:rsidR="00630A18" w:rsidRDefault="00630A18" w:rsidP="00E03551">
      <w:pPr>
        <w:spacing w:after="0" w:line="240" w:lineRule="auto"/>
      </w:pPr>
      <w:r>
        <w:separator/>
      </w:r>
    </w:p>
  </w:footnote>
  <w:footnote w:type="continuationSeparator" w:id="0">
    <w:p w14:paraId="0F0D14EC" w14:textId="77777777" w:rsidR="00630A18" w:rsidRDefault="00630A18" w:rsidP="00E03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B30F0"/>
    <w:multiLevelType w:val="hybridMultilevel"/>
    <w:tmpl w:val="2886149C"/>
    <w:lvl w:ilvl="0" w:tplc="B22CAD7C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12F6F"/>
    <w:multiLevelType w:val="hybridMultilevel"/>
    <w:tmpl w:val="C6E6E26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7513C"/>
    <w:multiLevelType w:val="hybridMultilevel"/>
    <w:tmpl w:val="D8D63DD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06996"/>
    <w:multiLevelType w:val="hybridMultilevel"/>
    <w:tmpl w:val="D1868F8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A6105"/>
    <w:multiLevelType w:val="hybridMultilevel"/>
    <w:tmpl w:val="8496FD56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F2C47"/>
    <w:multiLevelType w:val="hybridMultilevel"/>
    <w:tmpl w:val="C6E6E26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95575"/>
    <w:multiLevelType w:val="hybridMultilevel"/>
    <w:tmpl w:val="85E2D6C0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A7C41"/>
    <w:multiLevelType w:val="hybridMultilevel"/>
    <w:tmpl w:val="486479CE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21753"/>
    <w:multiLevelType w:val="hybridMultilevel"/>
    <w:tmpl w:val="14602944"/>
    <w:lvl w:ilvl="0" w:tplc="709C76C2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C40D9"/>
    <w:multiLevelType w:val="hybridMultilevel"/>
    <w:tmpl w:val="07548CCC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80744"/>
    <w:multiLevelType w:val="hybridMultilevel"/>
    <w:tmpl w:val="D4541956"/>
    <w:lvl w:ilvl="0" w:tplc="AB80CC30">
      <w:start w:val="1"/>
      <w:numFmt w:val="decimal"/>
      <w:lvlText w:val="%1."/>
      <w:lvlJc w:val="left"/>
      <w:pPr>
        <w:ind w:left="8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522" w:hanging="360"/>
      </w:pPr>
    </w:lvl>
    <w:lvl w:ilvl="2" w:tplc="0406001B" w:tentative="1">
      <w:start w:val="1"/>
      <w:numFmt w:val="lowerRoman"/>
      <w:lvlText w:val="%3."/>
      <w:lvlJc w:val="right"/>
      <w:pPr>
        <w:ind w:left="2242" w:hanging="180"/>
      </w:pPr>
    </w:lvl>
    <w:lvl w:ilvl="3" w:tplc="0406000F" w:tentative="1">
      <w:start w:val="1"/>
      <w:numFmt w:val="decimal"/>
      <w:lvlText w:val="%4."/>
      <w:lvlJc w:val="left"/>
      <w:pPr>
        <w:ind w:left="2962" w:hanging="360"/>
      </w:pPr>
    </w:lvl>
    <w:lvl w:ilvl="4" w:tplc="04060019" w:tentative="1">
      <w:start w:val="1"/>
      <w:numFmt w:val="lowerLetter"/>
      <w:lvlText w:val="%5."/>
      <w:lvlJc w:val="left"/>
      <w:pPr>
        <w:ind w:left="3682" w:hanging="360"/>
      </w:pPr>
    </w:lvl>
    <w:lvl w:ilvl="5" w:tplc="0406001B" w:tentative="1">
      <w:start w:val="1"/>
      <w:numFmt w:val="lowerRoman"/>
      <w:lvlText w:val="%6."/>
      <w:lvlJc w:val="right"/>
      <w:pPr>
        <w:ind w:left="4402" w:hanging="180"/>
      </w:pPr>
    </w:lvl>
    <w:lvl w:ilvl="6" w:tplc="0406000F" w:tentative="1">
      <w:start w:val="1"/>
      <w:numFmt w:val="decimal"/>
      <w:lvlText w:val="%7."/>
      <w:lvlJc w:val="left"/>
      <w:pPr>
        <w:ind w:left="5122" w:hanging="360"/>
      </w:pPr>
    </w:lvl>
    <w:lvl w:ilvl="7" w:tplc="04060019" w:tentative="1">
      <w:start w:val="1"/>
      <w:numFmt w:val="lowerLetter"/>
      <w:lvlText w:val="%8."/>
      <w:lvlJc w:val="left"/>
      <w:pPr>
        <w:ind w:left="5842" w:hanging="360"/>
      </w:pPr>
    </w:lvl>
    <w:lvl w:ilvl="8" w:tplc="0406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1" w15:restartNumberingAfterBreak="0">
    <w:nsid w:val="454529E2"/>
    <w:multiLevelType w:val="hybridMultilevel"/>
    <w:tmpl w:val="DAD0D8A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76D93"/>
    <w:multiLevelType w:val="hybridMultilevel"/>
    <w:tmpl w:val="D55249AE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05ACD"/>
    <w:multiLevelType w:val="hybridMultilevel"/>
    <w:tmpl w:val="415E1FD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26093"/>
    <w:multiLevelType w:val="hybridMultilevel"/>
    <w:tmpl w:val="7B5041F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0F">
      <w:start w:val="1"/>
      <w:numFmt w:val="decimal"/>
      <w:lvlText w:val="%2."/>
      <w:lvlJc w:val="left"/>
      <w:pPr>
        <w:ind w:left="1440" w:hanging="360"/>
      </w:pPr>
    </w:lvl>
    <w:lvl w:ilvl="2" w:tplc="0406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B1AD1"/>
    <w:multiLevelType w:val="hybridMultilevel"/>
    <w:tmpl w:val="EF3A48F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C31D2"/>
    <w:multiLevelType w:val="hybridMultilevel"/>
    <w:tmpl w:val="DAD0D8A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9301D"/>
    <w:multiLevelType w:val="hybridMultilevel"/>
    <w:tmpl w:val="20A49EF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16B52"/>
    <w:multiLevelType w:val="hybridMultilevel"/>
    <w:tmpl w:val="F930317E"/>
    <w:lvl w:ilvl="0" w:tplc="3274DE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01DC9"/>
    <w:multiLevelType w:val="hybridMultilevel"/>
    <w:tmpl w:val="B510B3BE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69C4153"/>
    <w:multiLevelType w:val="hybridMultilevel"/>
    <w:tmpl w:val="B5F89B34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84862CA"/>
    <w:multiLevelType w:val="hybridMultilevel"/>
    <w:tmpl w:val="D55249AE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12"/>
  </w:num>
  <w:num w:numId="9">
    <w:abstractNumId w:val="14"/>
  </w:num>
  <w:num w:numId="10">
    <w:abstractNumId w:val="1"/>
  </w:num>
  <w:num w:numId="11">
    <w:abstractNumId w:val="6"/>
  </w:num>
  <w:num w:numId="12">
    <w:abstractNumId w:val="5"/>
  </w:num>
  <w:num w:numId="13">
    <w:abstractNumId w:val="19"/>
  </w:num>
  <w:num w:numId="14">
    <w:abstractNumId w:val="21"/>
  </w:num>
  <w:num w:numId="15">
    <w:abstractNumId w:val="4"/>
  </w:num>
  <w:num w:numId="16">
    <w:abstractNumId w:val="20"/>
  </w:num>
  <w:num w:numId="17">
    <w:abstractNumId w:val="17"/>
  </w:num>
  <w:num w:numId="18">
    <w:abstractNumId w:val="11"/>
  </w:num>
  <w:num w:numId="19">
    <w:abstractNumId w:val="16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20B"/>
    <w:rsid w:val="000008D7"/>
    <w:rsid w:val="00002B1A"/>
    <w:rsid w:val="000108CC"/>
    <w:rsid w:val="00023C72"/>
    <w:rsid w:val="000474F7"/>
    <w:rsid w:val="00051E76"/>
    <w:rsid w:val="00077A0F"/>
    <w:rsid w:val="0009731E"/>
    <w:rsid w:val="000A7F4B"/>
    <w:rsid w:val="000B7DF5"/>
    <w:rsid w:val="000D0857"/>
    <w:rsid w:val="000E61F8"/>
    <w:rsid w:val="000E710D"/>
    <w:rsid w:val="00100FF2"/>
    <w:rsid w:val="00111FD9"/>
    <w:rsid w:val="00135DEC"/>
    <w:rsid w:val="00142274"/>
    <w:rsid w:val="00150520"/>
    <w:rsid w:val="00154441"/>
    <w:rsid w:val="00154653"/>
    <w:rsid w:val="001670CC"/>
    <w:rsid w:val="001873DD"/>
    <w:rsid w:val="0019178E"/>
    <w:rsid w:val="001933A0"/>
    <w:rsid w:val="001D0645"/>
    <w:rsid w:val="001E0176"/>
    <w:rsid w:val="001E31BF"/>
    <w:rsid w:val="00202138"/>
    <w:rsid w:val="002111CD"/>
    <w:rsid w:val="00244B34"/>
    <w:rsid w:val="00250B25"/>
    <w:rsid w:val="00263A34"/>
    <w:rsid w:val="00284C28"/>
    <w:rsid w:val="00292A8A"/>
    <w:rsid w:val="0029392F"/>
    <w:rsid w:val="00295220"/>
    <w:rsid w:val="002A7164"/>
    <w:rsid w:val="002C22C4"/>
    <w:rsid w:val="002E4097"/>
    <w:rsid w:val="002F10FD"/>
    <w:rsid w:val="002F5B01"/>
    <w:rsid w:val="002F5B59"/>
    <w:rsid w:val="0030370E"/>
    <w:rsid w:val="00304F5D"/>
    <w:rsid w:val="00306CD4"/>
    <w:rsid w:val="00326366"/>
    <w:rsid w:val="0033756A"/>
    <w:rsid w:val="00343E59"/>
    <w:rsid w:val="00371965"/>
    <w:rsid w:val="003771DF"/>
    <w:rsid w:val="00380A3E"/>
    <w:rsid w:val="0039618B"/>
    <w:rsid w:val="003A48DB"/>
    <w:rsid w:val="003A54C4"/>
    <w:rsid w:val="003A5C72"/>
    <w:rsid w:val="003B7E23"/>
    <w:rsid w:val="003E778F"/>
    <w:rsid w:val="003EA0EE"/>
    <w:rsid w:val="00440C24"/>
    <w:rsid w:val="00446A81"/>
    <w:rsid w:val="0045008A"/>
    <w:rsid w:val="0045466C"/>
    <w:rsid w:val="00460496"/>
    <w:rsid w:val="004769C6"/>
    <w:rsid w:val="004A294B"/>
    <w:rsid w:val="004D4B23"/>
    <w:rsid w:val="004E668F"/>
    <w:rsid w:val="004F55B9"/>
    <w:rsid w:val="00554D0D"/>
    <w:rsid w:val="0056165E"/>
    <w:rsid w:val="0057169D"/>
    <w:rsid w:val="00591668"/>
    <w:rsid w:val="00592CF0"/>
    <w:rsid w:val="005A5E2F"/>
    <w:rsid w:val="005B0FE2"/>
    <w:rsid w:val="005D5036"/>
    <w:rsid w:val="005E23F0"/>
    <w:rsid w:val="005E75FA"/>
    <w:rsid w:val="005F4CC0"/>
    <w:rsid w:val="005F7535"/>
    <w:rsid w:val="00630A18"/>
    <w:rsid w:val="0064662E"/>
    <w:rsid w:val="006C1569"/>
    <w:rsid w:val="006F7B68"/>
    <w:rsid w:val="00745901"/>
    <w:rsid w:val="00751CE6"/>
    <w:rsid w:val="00762E3A"/>
    <w:rsid w:val="007702B6"/>
    <w:rsid w:val="00786D13"/>
    <w:rsid w:val="007A08DD"/>
    <w:rsid w:val="007C2A7C"/>
    <w:rsid w:val="007D7E4A"/>
    <w:rsid w:val="007E2917"/>
    <w:rsid w:val="007E3C80"/>
    <w:rsid w:val="007E4F2A"/>
    <w:rsid w:val="007F53E8"/>
    <w:rsid w:val="008356CA"/>
    <w:rsid w:val="008471D6"/>
    <w:rsid w:val="00854D92"/>
    <w:rsid w:val="00884E18"/>
    <w:rsid w:val="008A0CD7"/>
    <w:rsid w:val="008A6670"/>
    <w:rsid w:val="008C3325"/>
    <w:rsid w:val="008C5B66"/>
    <w:rsid w:val="008C7BF3"/>
    <w:rsid w:val="008D48F0"/>
    <w:rsid w:val="008F5762"/>
    <w:rsid w:val="00914AA7"/>
    <w:rsid w:val="009222B9"/>
    <w:rsid w:val="00927B67"/>
    <w:rsid w:val="009310E9"/>
    <w:rsid w:val="00937E67"/>
    <w:rsid w:val="00953968"/>
    <w:rsid w:val="0096176F"/>
    <w:rsid w:val="00976F3C"/>
    <w:rsid w:val="00981A0E"/>
    <w:rsid w:val="009A1143"/>
    <w:rsid w:val="009A7A80"/>
    <w:rsid w:val="009D1D74"/>
    <w:rsid w:val="009F31FD"/>
    <w:rsid w:val="009F4C3C"/>
    <w:rsid w:val="00A279E0"/>
    <w:rsid w:val="00A6092D"/>
    <w:rsid w:val="00A77108"/>
    <w:rsid w:val="00A778F9"/>
    <w:rsid w:val="00A77FA6"/>
    <w:rsid w:val="00A827FA"/>
    <w:rsid w:val="00A83303"/>
    <w:rsid w:val="00A9257B"/>
    <w:rsid w:val="00A963E3"/>
    <w:rsid w:val="00AB5400"/>
    <w:rsid w:val="00AE6BA0"/>
    <w:rsid w:val="00AE72C9"/>
    <w:rsid w:val="00AF5ABB"/>
    <w:rsid w:val="00B00E86"/>
    <w:rsid w:val="00B110E7"/>
    <w:rsid w:val="00B11DED"/>
    <w:rsid w:val="00B22A30"/>
    <w:rsid w:val="00B50835"/>
    <w:rsid w:val="00B53E19"/>
    <w:rsid w:val="00B6582A"/>
    <w:rsid w:val="00B81B2E"/>
    <w:rsid w:val="00B86545"/>
    <w:rsid w:val="00BA60F5"/>
    <w:rsid w:val="00BB1C84"/>
    <w:rsid w:val="00BB320B"/>
    <w:rsid w:val="00BF2A9C"/>
    <w:rsid w:val="00C0592C"/>
    <w:rsid w:val="00C14C3E"/>
    <w:rsid w:val="00C27153"/>
    <w:rsid w:val="00C50DA3"/>
    <w:rsid w:val="00C67153"/>
    <w:rsid w:val="00C8317B"/>
    <w:rsid w:val="00C859C1"/>
    <w:rsid w:val="00CB6939"/>
    <w:rsid w:val="00D00DEE"/>
    <w:rsid w:val="00D15FD9"/>
    <w:rsid w:val="00D269F5"/>
    <w:rsid w:val="00D33DE6"/>
    <w:rsid w:val="00D36F6A"/>
    <w:rsid w:val="00D47348"/>
    <w:rsid w:val="00D5523A"/>
    <w:rsid w:val="00D92223"/>
    <w:rsid w:val="00D9301C"/>
    <w:rsid w:val="00DB47E3"/>
    <w:rsid w:val="00DC6EAB"/>
    <w:rsid w:val="00DD12BD"/>
    <w:rsid w:val="00DD36F0"/>
    <w:rsid w:val="00DE3A7A"/>
    <w:rsid w:val="00E00EE9"/>
    <w:rsid w:val="00E03551"/>
    <w:rsid w:val="00E44054"/>
    <w:rsid w:val="00E5084E"/>
    <w:rsid w:val="00E65599"/>
    <w:rsid w:val="00E75D3B"/>
    <w:rsid w:val="00E77C43"/>
    <w:rsid w:val="00E85691"/>
    <w:rsid w:val="00E867D5"/>
    <w:rsid w:val="00EA38B6"/>
    <w:rsid w:val="00EB0F63"/>
    <w:rsid w:val="00EB7A10"/>
    <w:rsid w:val="00EC21AD"/>
    <w:rsid w:val="00EE20E6"/>
    <w:rsid w:val="00EE256C"/>
    <w:rsid w:val="00EF1CD4"/>
    <w:rsid w:val="00F22541"/>
    <w:rsid w:val="00F306E8"/>
    <w:rsid w:val="00F334D7"/>
    <w:rsid w:val="00F35408"/>
    <w:rsid w:val="00F5003F"/>
    <w:rsid w:val="00F6039E"/>
    <w:rsid w:val="00F70A4F"/>
    <w:rsid w:val="00F80EA4"/>
    <w:rsid w:val="00FA1EAC"/>
    <w:rsid w:val="00FA349D"/>
    <w:rsid w:val="00FC544C"/>
    <w:rsid w:val="00FD79C7"/>
    <w:rsid w:val="0139B006"/>
    <w:rsid w:val="0205967C"/>
    <w:rsid w:val="0247009B"/>
    <w:rsid w:val="02482F8B"/>
    <w:rsid w:val="026FD038"/>
    <w:rsid w:val="0299E656"/>
    <w:rsid w:val="0458E9B5"/>
    <w:rsid w:val="049B82C4"/>
    <w:rsid w:val="0505BC80"/>
    <w:rsid w:val="052D5D2D"/>
    <w:rsid w:val="0561E293"/>
    <w:rsid w:val="060B19BC"/>
    <w:rsid w:val="06106070"/>
    <w:rsid w:val="07248A53"/>
    <w:rsid w:val="07332B07"/>
    <w:rsid w:val="0780B066"/>
    <w:rsid w:val="07C34975"/>
    <w:rsid w:val="07EAEA22"/>
    <w:rsid w:val="07F7CEDB"/>
    <w:rsid w:val="081F6F88"/>
    <w:rsid w:val="08209E78"/>
    <w:rsid w:val="0A169CAE"/>
    <w:rsid w:val="0A3D74A3"/>
    <w:rsid w:val="0A3E3D5B"/>
    <w:rsid w:val="0A4C5104"/>
    <w:rsid w:val="0C9FA43D"/>
    <w:rsid w:val="0D16C2B2"/>
    <w:rsid w:val="0D3E635F"/>
    <w:rsid w:val="0DE3A44E"/>
    <w:rsid w:val="100A03FD"/>
    <w:rsid w:val="10257E4A"/>
    <w:rsid w:val="11AD847B"/>
    <w:rsid w:val="12CD7ACD"/>
    <w:rsid w:val="12D0B594"/>
    <w:rsid w:val="13E56449"/>
    <w:rsid w:val="14BCCEC7"/>
    <w:rsid w:val="1507859A"/>
    <w:rsid w:val="151AE42B"/>
    <w:rsid w:val="15ACBE94"/>
    <w:rsid w:val="15E143FA"/>
    <w:rsid w:val="17B1FF63"/>
    <w:rsid w:val="180011CD"/>
    <w:rsid w:val="18076B5F"/>
    <w:rsid w:val="180E2576"/>
    <w:rsid w:val="18358710"/>
    <w:rsid w:val="184CF1EF"/>
    <w:rsid w:val="189ED0EF"/>
    <w:rsid w:val="197FBD0E"/>
    <w:rsid w:val="1A95FE15"/>
    <w:rsid w:val="1ACE104B"/>
    <w:rsid w:val="1AD64194"/>
    <w:rsid w:val="1AF35318"/>
    <w:rsid w:val="1B0037D1"/>
    <w:rsid w:val="1C7211F5"/>
    <w:rsid w:val="1D1F05A4"/>
    <w:rsid w:val="1DB0E00D"/>
    <w:rsid w:val="1F3AD387"/>
    <w:rsid w:val="200E180F"/>
    <w:rsid w:val="2046CC55"/>
    <w:rsid w:val="2047FB45"/>
    <w:rsid w:val="226BDF20"/>
    <w:rsid w:val="22A83337"/>
    <w:rsid w:val="22DCB89D"/>
    <w:rsid w:val="2338DEB0"/>
    <w:rsid w:val="236E9306"/>
    <w:rsid w:val="2468D11C"/>
    <w:rsid w:val="24C5D21A"/>
    <w:rsid w:val="2557AC83"/>
    <w:rsid w:val="25C1E63F"/>
    <w:rsid w:val="26ED3F14"/>
    <w:rsid w:val="27AF1C3A"/>
    <w:rsid w:val="27E0B412"/>
    <w:rsid w:val="28234D21"/>
    <w:rsid w:val="284AEDCE"/>
    <w:rsid w:val="2857D287"/>
    <w:rsid w:val="285CCCF7"/>
    <w:rsid w:val="2880A224"/>
    <w:rsid w:val="2893B03D"/>
    <w:rsid w:val="28B5278A"/>
    <w:rsid w:val="2A76A05A"/>
    <w:rsid w:val="2AAC54B0"/>
    <w:rsid w:val="2BC817D2"/>
    <w:rsid w:val="2C6BFE20"/>
    <w:rsid w:val="2CDBEF6A"/>
    <w:rsid w:val="2CFCA7F9"/>
    <w:rsid w:val="2D5BCDFC"/>
    <w:rsid w:val="2D69E1A5"/>
    <w:rsid w:val="2D9E670B"/>
    <w:rsid w:val="2E9510E9"/>
    <w:rsid w:val="304F0F47"/>
    <w:rsid w:val="3068D8B9"/>
    <w:rsid w:val="3094DC5E"/>
    <w:rsid w:val="32BF76DA"/>
    <w:rsid w:val="32FF64C9"/>
    <w:rsid w:val="331980F5"/>
    <w:rsid w:val="332665AE"/>
    <w:rsid w:val="335C1A04"/>
    <w:rsid w:val="3384E9A1"/>
    <w:rsid w:val="3389414E"/>
    <w:rsid w:val="338B10BF"/>
    <w:rsid w:val="33B84017"/>
    <w:rsid w:val="364147A6"/>
    <w:rsid w:val="383874CC"/>
    <w:rsid w:val="38CA4F35"/>
    <w:rsid w:val="38FED49B"/>
    <w:rsid w:val="398F3296"/>
    <w:rsid w:val="399EC2AD"/>
    <w:rsid w:val="3A917893"/>
    <w:rsid w:val="3ACD64DB"/>
    <w:rsid w:val="3AF601C1"/>
    <w:rsid w:val="3B0FA91D"/>
    <w:rsid w:val="3B1DA26E"/>
    <w:rsid w:val="3B603B7D"/>
    <w:rsid w:val="3BBD9080"/>
    <w:rsid w:val="3D7F0950"/>
    <w:rsid w:val="3E10E3B9"/>
    <w:rsid w:val="3EAFA2DB"/>
    <w:rsid w:val="40A6D001"/>
    <w:rsid w:val="4358D938"/>
    <w:rsid w:val="4398E25C"/>
    <w:rsid w:val="43DB7B6B"/>
    <w:rsid w:val="44F098E0"/>
    <w:rsid w:val="45B7B02F"/>
    <w:rsid w:val="45C5C3D8"/>
    <w:rsid w:val="45FA493E"/>
    <w:rsid w:val="46990860"/>
    <w:rsid w:val="46CEBCB6"/>
    <w:rsid w:val="48AAF17A"/>
    <w:rsid w:val="48DF76E0"/>
    <w:rsid w:val="49152B36"/>
    <w:rsid w:val="49220FEF"/>
    <w:rsid w:val="49569555"/>
    <w:rsid w:val="497E3602"/>
    <w:rsid w:val="4A7FD6A3"/>
    <w:rsid w:val="4B9D03D5"/>
    <w:rsid w:val="4BD2B82B"/>
    <w:rsid w:val="4BDF9CE4"/>
    <w:rsid w:val="4C71774D"/>
    <w:rsid w:val="4DFE6AB7"/>
    <w:rsid w:val="560F70E9"/>
    <w:rsid w:val="566CC5EC"/>
    <w:rsid w:val="56A14B52"/>
    <w:rsid w:val="56D5D0B8"/>
    <w:rsid w:val="56D6FFA8"/>
    <w:rsid w:val="5775BECA"/>
    <w:rsid w:val="592A52E1"/>
    <w:rsid w:val="59600737"/>
    <w:rsid w:val="596CEBF0"/>
    <w:rsid w:val="59FEC659"/>
    <w:rsid w:val="5A81EF42"/>
    <w:rsid w:val="5A8DFC3B"/>
    <w:rsid w:val="5B56056D"/>
    <w:rsid w:val="5C1C653C"/>
    <w:rsid w:val="5C521992"/>
    <w:rsid w:val="5CDF09AD"/>
    <w:rsid w:val="5CF0D8B4"/>
    <w:rsid w:val="5E7DCC1E"/>
    <w:rsid w:val="61B9CFD8"/>
    <w:rsid w:val="61D73A0A"/>
    <w:rsid w:val="620FCC8B"/>
    <w:rsid w:val="632D3543"/>
    <w:rsid w:val="6368ED77"/>
    <w:rsid w:val="63F8E608"/>
    <w:rsid w:val="64CBCA63"/>
    <w:rsid w:val="653F72E6"/>
    <w:rsid w:val="662EC3D9"/>
    <w:rsid w:val="665A4CEA"/>
    <w:rsid w:val="666ED2AF"/>
    <w:rsid w:val="66B672FD"/>
    <w:rsid w:val="66C486A6"/>
    <w:rsid w:val="66D108FA"/>
    <w:rsid w:val="66EBB20D"/>
    <w:rsid w:val="66ED5643"/>
    <w:rsid w:val="66F90C0C"/>
    <w:rsid w:val="6720ACB9"/>
    <w:rsid w:val="67222013"/>
    <w:rsid w:val="6917D9DF"/>
    <w:rsid w:val="693F7A8C"/>
    <w:rsid w:val="695AFFCE"/>
    <w:rsid w:val="6982139B"/>
    <w:rsid w:val="69A9B448"/>
    <w:rsid w:val="69B69901"/>
    <w:rsid w:val="69DE39AE"/>
    <w:rsid w:val="69DF689E"/>
    <w:rsid w:val="6ACF0749"/>
    <w:rsid w:val="6B384728"/>
    <w:rsid w:val="6B41F536"/>
    <w:rsid w:val="6BD566D4"/>
    <w:rsid w:val="6C32BBD7"/>
    <w:rsid w:val="6C3FA090"/>
    <w:rsid w:val="6CD17AF9"/>
    <w:rsid w:val="6EFD2D85"/>
    <w:rsid w:val="6F2EB2FB"/>
    <w:rsid w:val="717B43DF"/>
    <w:rsid w:val="71CE52D3"/>
    <w:rsid w:val="731BD8FA"/>
    <w:rsid w:val="73E66D06"/>
    <w:rsid w:val="741C215C"/>
    <w:rsid w:val="7478476F"/>
    <w:rsid w:val="74830AC3"/>
    <w:rsid w:val="74923DD6"/>
    <w:rsid w:val="771AC22B"/>
    <w:rsid w:val="7759DDF7"/>
    <w:rsid w:val="776C6DE0"/>
    <w:rsid w:val="77786D73"/>
    <w:rsid w:val="77A00E20"/>
    <w:rsid w:val="77A13D10"/>
    <w:rsid w:val="7962B5E0"/>
    <w:rsid w:val="796A543F"/>
    <w:rsid w:val="79973B46"/>
    <w:rsid w:val="79BEDBF3"/>
    <w:rsid w:val="79F49049"/>
    <w:rsid w:val="7A9D29BA"/>
    <w:rsid w:val="7B3E50FC"/>
    <w:rsid w:val="7CB21D3E"/>
    <w:rsid w:val="7D50DC60"/>
    <w:rsid w:val="7DCF9398"/>
    <w:rsid w:val="7E8DF93A"/>
    <w:rsid w:val="7EDDCFCA"/>
    <w:rsid w:val="7F8AA295"/>
    <w:rsid w:val="7FE6C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66BB"/>
  <w15:chartTrackingRefBased/>
  <w15:docId w15:val="{B1596F60-79F3-494A-9877-BD253A5F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111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mallCaps/>
      <w:color w:val="000000" w:themeColor="text1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473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D473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47348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111CD"/>
    <w:rPr>
      <w:rFonts w:asciiTheme="majorHAnsi" w:eastAsiaTheme="majorEastAsia" w:hAnsiTheme="majorHAnsi" w:cstheme="majorBidi"/>
      <w:smallCaps/>
      <w:color w:val="000000" w:themeColor="text1"/>
      <w:sz w:val="32"/>
      <w:szCs w:val="32"/>
    </w:rPr>
  </w:style>
  <w:style w:type="paragraph" w:styleId="Sidehoved">
    <w:name w:val="header"/>
    <w:basedOn w:val="Normal"/>
    <w:link w:val="SidehovedTegn"/>
    <w:uiPriority w:val="99"/>
    <w:unhideWhenUsed/>
    <w:rsid w:val="00E03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03551"/>
  </w:style>
  <w:style w:type="paragraph" w:styleId="Sidefod">
    <w:name w:val="footer"/>
    <w:basedOn w:val="Normal"/>
    <w:link w:val="SidefodTegn"/>
    <w:uiPriority w:val="99"/>
    <w:unhideWhenUsed/>
    <w:rsid w:val="00E03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03551"/>
  </w:style>
  <w:style w:type="character" w:styleId="Pladsholdertekst">
    <w:name w:val="Placeholder Text"/>
    <w:basedOn w:val="Standardskrifttypeiafsnit"/>
    <w:uiPriority w:val="99"/>
    <w:semiHidden/>
    <w:rsid w:val="00E03551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4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4CC0"/>
    <w:rPr>
      <w:rFonts w:ascii="Segoe UI" w:hAnsi="Segoe UI" w:cs="Segoe UI"/>
      <w:sz w:val="18"/>
      <w:szCs w:val="18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09731E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09731E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09731E"/>
    <w:rPr>
      <w:vertAlign w:val="superscript"/>
    </w:rPr>
  </w:style>
  <w:style w:type="table" w:styleId="Tabel-Gitter">
    <w:name w:val="Table Grid"/>
    <w:basedOn w:val="Tabel-Normal"/>
    <w:uiPriority w:val="39"/>
    <w:rsid w:val="00097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E44054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460496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460496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460496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46049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460496"/>
    <w:rPr>
      <w:b/>
      <w:bCs/>
      <w:sz w:val="20"/>
      <w:szCs w:val="2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D473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D4734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D47348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6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63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4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ink/ink3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ustomXml" Target="ink/ink2.xml"/><Relationship Id="rId17" Type="http://schemas.openxmlformats.org/officeDocument/2006/relationships/customXml" Target="ink/ink5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customXml" Target="ink/ink4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11-16T11:38:44.863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0 394 16383 0 0,'0'-4'0'0'0,"9"-7"0"0"0,7-5 0 0 0,6 0 0 0 0,8-2 0 0 0,4-3 0 0 0,-1 3 0 0 0,-4 0 0 0 0,-4 2 0 0 0,-1-4 0 0 0,0-4 0 0 0,-5-2 0 0 0,0 4 0 0 0,0 0 0 0 0,-2 0 0 0 0,-5-1 0 0 0,1-1 0 0 0,-2-1 0 0 0,-8 4 0 0 0,-8 6 0 0 0,-13 4 0 0 0,-8 10 0 0 0,-3 4 0 0 0,2 7 0 0 0,2 1 0 0 0,1-1 0 0 0,4-2 0 0 0</inkml:trace>
  <inkml:trace contextRef="#ctx0" brushRef="#br0" timeOffset="36.47">26 50 16383 0 0,'0'0'0'0'0</inkml:trace>
  <inkml:trace contextRef="#ctx0" brushRef="#br0" timeOffset="36.47">26 77 16383 0 0,'5'4'0'0'0,"1"7"0"0"0,4 0 0 0 0,1 4 0 0 0,2 3 0 0 0,4 4 0 0 0,4-3 0 0 0,-2 1 0 0 0,0-4 0 0 0,-3 1 0 0 0,0-4 0 0 0,-2 2 0 0 0,0 2 0 0 0,3-2 0 0 0,-1-3 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11-16T11:38:44.863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0 394 16383 0 0,'0'-4'0'0'0,"9"-7"0"0"0,7-5 0 0 0,6 0 0 0 0,8-2 0 0 0,4-3 0 0 0,-1 3 0 0 0,-4 0 0 0 0,-4 2 0 0 0,-1-4 0 0 0,0-4 0 0 0,-5-2 0 0 0,0 4 0 0 0,0 0 0 0 0,-2 0 0 0 0,-5-1 0 0 0,1-1 0 0 0,-2-1 0 0 0,-8 4 0 0 0,-8 6 0 0 0,-13 4 0 0 0,-8 10 0 0 0,-3 4 0 0 0,2 7 0 0 0,2 1 0 0 0,1-1 0 0 0,4-2 0 0 0</inkml:trace>
  <inkml:trace contextRef="#ctx0" brushRef="#br0" timeOffset="36.47">26 50 16383 0 0,'0'0'0'0'0</inkml:trace>
  <inkml:trace contextRef="#ctx0" brushRef="#br0" timeOffset="36.47">26 77 16383 0 0,'5'4'0'0'0,"1"7"0"0"0,4 0 0 0 0,1 4 0 0 0,2 3 0 0 0,4 4 0 0 0,4-3 0 0 0,-2 1 0 0 0,0-4 0 0 0,-3 1 0 0 0,0-4 0 0 0,-2 2 0 0 0,0 2 0 0 0,3-2 0 0 0,-1-3 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13T07:45:12.89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215 327 96,'0'0'3100,"-2"3"-2856,-5 8-226,-2-1 0,1-1 0,-1 1 0,-1-1 0,-14 11 0,23-20 194,1 0 1,0 1-1,0-1 0,-1 0 1,1 1-1,0-1 0,-1 0 1,1 0-1,-1 1 0,1-1 1,0 0-1,-1 0 0,1 0 1,0 1-1,-1-1 0,1 0 1,-1 0-1,1 0 1,-1 0-1,1 0 0,0 0 1,-1 0-1,1 0 0,-1 0 1,1 0-1,-1 0 0,1 0 1,-1 0-1,1 0 0,0-1 1,-1 1-1,1 0 0,-1 0 1,1 0-1,0 0 0,-1-1 1,1 1-1,0 0 0,-1-1 1,1 1-1,0 0 0,-1-1 1,1 1-1,0 0 0,0-1 1,-1 1-1,1 0 0,0-1 1,0 1-1,0-1 1,-1 1-1,1 0 0,0-1 1,0 1-1,0-1 0,0 1 1,0-1-1,0 1 0,0 0 1,0-1-1,0 1 0,0-1 1,0-2-107,0 0-1,0 0 1,0 1 0,1-1 0,-1 0 0,1 0 0,-1 1 0,1-1 0,0 1 0,0-1-1,3-4 1,26-37-83,3 2 0,2 1 0,42-38 0,-41 30 1472,-72 59-1147,14 1-315,1-2-14,0 1-1,1 1 1,0 1 0,0 1-1,1 0 1,-29 29 0,2 26-666,44-64 636,1-1 25,-1 0 0,1-1 1,-1 0-1,1 1 0,-1-1 0,0 0 0,0 0 0,0 0 0,0 0 0,0 0 0,-1 0 0,-4 2 0,2 0 2,3 0-15,2-4 335,0 1-290,0 2-45,0-2 71,14-25 148,7-7-160,-1-1-1,-1-1 1,-2 0 0,22-58 0,-39 87-61,2 1 0,-1-1 0,0 1 1,1 0-1,0 0 0,-1-1 0,1 1 0,0 0 1,1 1-1,-1-1 0,3-3 0,4 4-44,0-1-1,0 1 0,0 1 0,0 0 0,11 0 1,-13 1 47,1-1 1,0 1 0,-1-1-1,1-1 1,-1 1 0,1-1-1,-1-1 1,14-5 0,1-2 26,-20 9-24,-4 9-73,-15 27 300,-2 0 0,-1-2 0,-1 0 0,-40 46 0,12-15 500,40-50-686,-8 9-49,-2-4 11,17-16-14,0-1 1,0 0-1,0 1 0,-1-1 1,1 0-1,-1 0 1,1 0-1,-1 0 1,-5 2-1,-9 4 88,2-4-256,23-32-98,76-132-653,-49 99 709,-10 26 175,-20 29 41,0 0-1,-1 0 0,0 0 1,0 0-1,-1-1 0,5-12 0,4-2 269,-9 19 347,-8 13-239,-14 20-64,-29 34 0,24-34 70,-24 43 0,2-15-246,28-34-130,15-21-5,0-1-1,0 1 1,0 0 0,1 0-1,0 0 1,-4 8-1,3-6 1,-1 1 0,0-1 0,-1-1 0,1 1 0,-8 6 0,10-9-7,2 0 4,0-2-5,0-40-2131,1 8 2102,10-52 1,-6 52 544,2-57 1,-7 87-491,0 1 0,-1-1 0,1 0 0,0 1 0,0-1 1,0 0-1,-1 1 0,1-1 0,0 0 0,0 0 0,0 1 1,0-1-1,1 0 0,-1 0 0,0 1 0,0-1 0,0 0 1,1 1-1,-1-1 0,0 0 0,0 1 0,1-1 0,-1 0 1,1 1-1,-1-1 0,1 1 0,-1-1 0,1 1 0,-1-1 1,1 1-1,-1-1 0,1 1 0,-1-1 0,2 0 0,21 18 637,-4 0-769,-4-2 106,0 0 0,-1 0 0,-1 1 0,0 1 0,14 24 0,5 8-228,-10-29 121,-20-31 1338,-6-13-1297,-97-189 114,61 134-33,27 63-107,13 15 94,0 1 1,0 0-1,0 0 1,0 0-1,0 0 0,-1 0 1,1 0-1,0 0 1,0 0-1,0 0 1,0 0-1,-1 0 0,1 0 1,0-1-1,0 1 1,0 0-1,-1 0 1,1 1-1,0-1 1,0 0-1,0 0 0,0 0 1,-1 0-1,1 0 1,0 0-1,0 0 1,0 0-1,0 0 1,-1 0-1,1 0 0,0 0 1,0 1-1,0-1 1,0 0-1,0 0 1,-1 0-1,1 0 1,0 0-1,0 1 0,0-1 1,0 0-1,0 0 1,0 0-1,0 0 1,0 1-1,0-1 1,0 0-1,-1 2-15,1 1 0,0-1 0,0 0-1,1 0 1,-1 1 0,0-1 0,1 0 0,-1 0 0,1 0 0,0 1 0,0-1-1,0 0 1,0 0 0,0 0 0,3 3 0,13 21 12,50 67 16,-58-82-5,0 0 0,1-1-1,1 0 1,-1-1-1,22 15 1,-17-13-3,16 6-1,-49-27 239,-1-1-1,-19-16 1,12 8-302,-1 1 0,-56-28 0,80 44 60,1 2-4,-1-1 1,1 1-1,0-1 0,0 0 0,0 0 1,0 0-1,-1 0 0,1 0 0,1 0 0,-1-1 1,0 1-1,0-1 0,0 1 0,1-1 1,-1 0-1,-1-2 0,3 3-33,-10 31-603,8-21 638,0-1-1,1 1 1,0 0 0,0 0 0,1 0 0,0 0 0,1-1 0,0 1 0,0 0 0,1 0 0,0-1-1,0 1 1,1-1 0,0 1 0,1-1 0,0 0 0,0-1 0,8 12 0,-9-15 6,0-1 1,0 0 0,0 1-1,0-1 1,1-1-1,-1 1 1,1 0 0,0-1-1,0 0 1,0 0-1,0 0 1,0 0 0,0-1-1,1 1 1,-1-1-1,1 0 1,-1-1 0,0 1-1,1-1 1,-1 0 0,1 0-1,-1 0 1,6-1-1,0 0 69,1 0 0,0 0 0,0-1-1,-1 0 1,1-1 0,16-7 0,-27 10-41,1 0-1,-1-1 1,0 1 0,1 0 0,-1 0 0,0 0 0,0-1-1,0 1 1,1 0 0,-1-1 0,0 1 0,0 0 0,0 0-1,0-1 1,0 1 0,1 0 0,-1-1 0,0 1-1,0 0 1,0-1 0,0 1 0,0 0 0,0-1 0,0 1-1,0 0 1,0-1 0,0 1 0,0 0 0,-1-1 0,1 1-1,0 0 1,0-1 0,0 1 0,0 0 0,0-1 0,-1 1-1,1 0 1,0 0 0,0-1 0,0 1 0,-1 0 0,1 0-1,0-1 1,0 1 0,-1 0 0,1 0 0,0 0 0,-1 0-1,1-1 1,0 1 0,-1 0 0,1 0 0,-1 0 0,-17-13-73,17 13 97,-68-34 71,68 34-177,1 0 0,0-1 1,-1 1-1,1 0 0,0 0 0,0-1 1,-1 1-1,1 0 0,0 0 0,0-1 1,-1 1-1,1 0 0,0-1 0,0 1 1,0 0-1,0-1 0,0 1 0,-1 0 0,1-1 1,0 1-1,0-1 0,0 1 0,0 0 1,0-1-1,0 1 0,0 0 0,0-1 1,0 1-1,1 0 0,-1-1 0,0-10-3145,-10-11-2432,-2-2-5149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13T07:44:56.152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13T07:45:27.83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109 138 104,'0'0'0</inkml:trace>
  <inkml:trace contextRef="#ctx0" brushRef="#br0" timeOffset="2744.19">108 138 496,'12'15'2645,"-10"-13"-1451,-1 0 0,0 0-1,0 0 1,0 1 0,0-1 0,0 0 0,0 0 0,-1 0-1,1 1 1,-1-1 0,0 0 0,1 1 0,-1-1 0,0 0 0,-1 4-1,-2 7 297,-4 1-5538,2-7 3998,1 1-1,-1-1 1,0-1 0,0 1 0,-1-1-1,-10 9 1,14-14 33,-20 19-247,17-14-12,-11 16 612,11-21-1030,7-14-1511,23-35 1412,-4 9 633,-16 26 184,1 0-1,1 0 1,0 1 0,14-18 0,-27 33 3732,-11 11-3615,10-6-1395,29-25 821,-16 11 375,-3 3 52,-1 1 0,1-1 1,0 1-1,0 0 0,0-1 0,0 1 0,0 1 1,0-1-1,0 0 0,1 1 0,2-1 0,-5 2 27,-1-1 0,0 1 0,0 0 0,1 0 0,-1 0 0,0 0 0,0 0 0,1 0 0,-1-1 0,0 1 0,0 0 0,1 0 0,-1 0 0,0 0 0,0 0 0,1 0 0,-1 0 0,0 0 0,0 0 0,1 0 0,-1 0 0,0 0 0,0 1-1,1-1 1,-1 0 0,0 0 0,0 0 0,1 0 0,-1 0 0,0 0 0,0 1 0,0-1 0,1 0 0,-1 0 0,0 0 0,0 1 0,0-1 0,0 0 0,1 0 0,-1 0 0,0 1 0,0-1 0,0 0 0,0 0 0,0 1 0,-2 17 449,-15 26-108,15-38-236,-10 30 146,11-28-172,-1-1-1,-1 1 1,1-1 0,-1 0 0,0 0 0,-7 11-1,-5 4 361,10-14-363,1 0-1,-1-1 1,-1 0-1,1 0 1,-1 0-1,0 0 1,-1-1 0,0 0-1,-13 9 1,12-14-101,6-1-80,1-3-177,1 1 210,-1 0 1,1 0 0,-1 0-1,1-1 1,0 1-1,0 0 1,0-1 0,0 1-1,0 0 1,1 0 0,-1-1-1,0 1 1,1 0 0,0 0-1,0 0 1,1-3-1,22-39-46,-13 26-14,-3 5 40,0 0 0,1 0-1,1 1 1,0 0 0,1 1-1,0 1 1,1-1 0,0 2-1,0-1 1,1 2 0,22-12-1,-34 19 118,0 0 0,1 1 0,-1-1 0,0 1 0,0 0 0,0-1 0,0 1 0,1 0 0,-1-1 0,0 1 0,0 0 0,1 0 0,-1 0 0,0 0-1,0 0 1,0 1 0,1-1 0,-1 0 0,0 1 0,2-1 0,-3 2-25,1-1 0,-1 0 0,1 0 0,-1 0 0,0 0 0,0 1 0,1-1 0,-1 0 0,0 0 0,0 1 0,0-1 0,0 0 0,0 0 0,-1 0 0,1 1 0,0-1 0,0 0 0,-1 0 0,1 0-1,-1 0 1,1 1 0,-1-1 0,-1 1 0,0 3 5,-1-1 0,0 0-1,0 0 1,0 0 0,-1 0-1,0 0 1,1-1-1,-9 6 1,-11 12 334,22-20-374,0 0 0,-1 1 0,1-1 0,-1 0 0,1 0 0,-1 0 0,0 0 0,1 0 0,-1 0 0,0 0 0,0 0 0,-2 0-1,-1-5-878,14-12 338,60-58-169,-45 50 491,-21 23 1119,-5 6-308,-11 18-72,-23 30-175,13-27-108,18-22-148,0 1 0,1 0 0,0 0-1,0 0 1,0 1 0,-4 8 0,7-13-54,1 0 1,-1 0-1,1 0 1,-1 0-1,1 0 1,-1 0-1,0 0 1,1 0-1,-1 0 1,0-1-1,0 1 1,0 0-1,1 0 1,-1-1-1,0 1 1,0-1-1,0 1 1,0-1-1,0 1 1,0-1-1,0 0 1,0 1-1,0-1 1,0 0-1,-1 0 1,1 0-1,0 0 1,0 0-1,0 0 1,0 0-1,0 0 1,-2-1-1,-2 1-130,-21-24 156,20 19-64,1 0 0,-1 0 0,1-1 0,1 0 0,-1 0 0,1 0 0,0-1 0,0 0 0,1 0 0,0 0 0,0 0 0,1 0 0,0 0 0,-2-10 0,-8-62 64,12 78 303,1 4-317,-1 0 1,1 0-1,-1-1 0,1 1 0,0 0 0,1 0 0,-1 0 0,0-1 0,1 1 0,2 3 0,44 45 161,-27-30-34,28 35-1,-18 1 187,-21-39-271,8 11-17,-13-24-52,-3-4-4,0 0 0,-1 0 1,0 1-1,1-1 0,-1 1 0,0-1 0,0 1 0,1 0 0,-1-1 0,-1 1 0,1 0 0,0 0 0,0 0 0,-1-1 0,1 1 0,-1 0 0,1 0 0,-1 0 0,0 0 0,0 3 0,1-5-6,-1 0-1,0 0 0,1 0 0,-1 0 0,0 0 1,1 0-1,-1 0 0,1 0 0,-1 0 0,0 0 1,1 0-1,-1 0 0,1 0 0,-1 0 0,0 0 1,1 0-1,-1-1 0,0 1 0,1 0 0,-1 0 1,0 0-1,1-1 0,-1 1 0,0 0 0,1 0 1,-1-1-1,0 1 0,0 0 0,1 0 0,-1-1 1,0 1-1,0 0 0,0-1 0,1 1 1,-1 0-1,0-1 0,0 1 0,0-1 0,0 1 1,0 0-1,0-1 0,0 1 0,0 0 0,0-1 1,0 1-1,0-1 0,-1-11-12,-1-1 0,-1 1-1,0 0 1,-1 0 0,0 1 0,0-1 0,-1 1 0,-1 0-1,-9-14 1,-21-52-162,-10-61 75,40 124 102,-2-10 4,8 23 161,12 23-202,71 112 459,-77-124-409,0 0-1,1 0 1,0-1 0,11 13-1,-4-6-8,-13-15 23,0 1-1,-1 0 1,1 0 0,-1-1-1,0 1 1,1 0 0,-1 0 0,0 0-1,0 0 1,0-1 0,0 1-1,0 0 1,-1 0 0,1 0-1,0 0 1,-1-1 0,0 1-1,1 0 1,-1 0 0,0-1 0,0 1-1,0-1 1,0 1 0,0-1-1,0 1 1,-3 2 0,3-1-18,0-1 0,0 1 0,0-1 0,-1 1 0,1-1 0,-1 1 0,1-1 0,-1 0 0,0 0 0,0 0 0,-4 4 0,4-6-14,-22 4-162,23-12 117,0 1 1,0-1-1,-1 1 1,-1 0-1,1-1 1,-5-8-1,-9-31-315,13 18 177,3 25 177,1 0 1,-2 1-1,1-1 0,0 1 0,-1-1 1,0 0-1,0 1 0,0-1 0,0 1 1,0 0-1,-2-4 0,0-1-3812,4-1-705,-1-9-5599</inkml:trace>
</inkml:ink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43C190F7207148879965A86688052D" ma:contentTypeVersion="15" ma:contentTypeDescription="Opret et nyt dokument." ma:contentTypeScope="" ma:versionID="d3be279d2230b0a9389f717648d69d05">
  <xsd:schema xmlns:xsd="http://www.w3.org/2001/XMLSchema" xmlns:xs="http://www.w3.org/2001/XMLSchema" xmlns:p="http://schemas.microsoft.com/office/2006/metadata/properties" xmlns:ns2="fe5c777b-5ac6-45ce-8113-45af29cec5e0" xmlns:ns3="5c04d328-f327-49b8-9a05-39436e190edb" targetNamespace="http://schemas.microsoft.com/office/2006/metadata/properties" ma:root="true" ma:fieldsID="8dabd710816a2f709f9943034a7e1770" ns2:_="" ns3:_="">
    <xsd:import namespace="fe5c777b-5ac6-45ce-8113-45af29cec5e0"/>
    <xsd:import namespace="5c04d328-f327-49b8-9a05-39436e190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fag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5c777b-5ac6-45ce-8113-45af29cec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fag" ma:index="21" nillable="true" ma:displayName="fag" ma:format="Dropdown" ma:internalName="fag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4d328-f327-49b8-9a05-39436e190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ag xmlns="fe5c777b-5ac6-45ce-8113-45af29cec5e0" xsi:nil="true"/>
  </documentManagement>
</p:properties>
</file>

<file path=customXml/itemProps1.xml><?xml version="1.0" encoding="utf-8"?>
<ds:datastoreItem xmlns:ds="http://schemas.openxmlformats.org/officeDocument/2006/customXml" ds:itemID="{2F330B47-DF68-43B9-9152-F4DEA07AC5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226C58-C83D-46AA-BE0E-44F8FF01E9BB}"/>
</file>

<file path=customXml/itemProps3.xml><?xml version="1.0" encoding="utf-8"?>
<ds:datastoreItem xmlns:ds="http://schemas.openxmlformats.org/officeDocument/2006/customXml" ds:itemID="{21219D32-7EFC-4EB1-A558-A148E46F9E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579090-A238-4852-976C-7D1C9C7578A7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fe5c777b-5ac6-45ce-8113-45af29cec5e0"/>
    <ds:schemaRef ds:uri="http://schemas.microsoft.com/office/2006/metadata/properties"/>
    <ds:schemaRef ds:uri="http://purl.org/dc/elements/1.1/"/>
    <ds:schemaRef ds:uri="5c04d328-f327-49b8-9a05-39436e190edb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830</Words>
  <Characters>5065</Characters>
  <Application>Microsoft Office Word</Application>
  <DocSecurity>0</DocSecurity>
  <Lines>42</Lines>
  <Paragraphs>11</Paragraphs>
  <ScaleCrop>false</ScaleCrop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Ørbæk Hansen</dc:creator>
  <cp:keywords/>
  <dc:description/>
  <cp:lastModifiedBy>Kaspar Dalsgaard Kristensen</cp:lastModifiedBy>
  <cp:revision>12</cp:revision>
  <cp:lastPrinted>2019-09-13T11:55:00Z</cp:lastPrinted>
  <dcterms:created xsi:type="dcterms:W3CDTF">2022-11-16T11:28:00Z</dcterms:created>
  <dcterms:modified xsi:type="dcterms:W3CDTF">2022-12-13T07:48:00Z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0x0101003343C190F7207148879965A86688052D</vt:lpwstr>
  </property>
  <property fmtid="{D5CDD505-2E9C-101B-9397-08002B2CF9AE}" pid="3" name="MediaServiceImageTags">
    <vt:lpwstr/>
  </property>
</Properties>
</file>